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B0411" w14:textId="77777777" w:rsidR="007A7AE4" w:rsidRPr="00B94E23" w:rsidRDefault="007A7AE4" w:rsidP="00477EF0">
      <w:pPr>
        <w:pBdr>
          <w:bottom w:val="single" w:sz="6" w:space="1" w:color="auto"/>
        </w:pBdr>
        <w:tabs>
          <w:tab w:val="right" w:pos="9072"/>
        </w:tabs>
        <w:spacing w:line="276" w:lineRule="auto"/>
        <w:rPr>
          <w:rFonts w:cs="Arial"/>
          <w:sz w:val="12"/>
          <w:lang w:val="en-GB"/>
        </w:rPr>
        <w:sectPr w:rsidR="007A7AE4" w:rsidRPr="00B94E23" w:rsidSect="002E4621">
          <w:headerReference w:type="even" r:id="rId10"/>
          <w:headerReference w:type="default" r:id="rId11"/>
          <w:footerReference w:type="default" r:id="rId12"/>
          <w:headerReference w:type="first" r:id="rId13"/>
          <w:type w:val="continuous"/>
          <w:pgSz w:w="11907" w:h="16840" w:code="9"/>
          <w:pgMar w:top="1134" w:right="850" w:bottom="1134" w:left="1418" w:header="720" w:footer="720" w:gutter="0"/>
          <w:cols w:space="720"/>
          <w:titlePg/>
        </w:sectPr>
      </w:pPr>
    </w:p>
    <w:tbl>
      <w:tblPr>
        <w:tblW w:w="0" w:type="auto"/>
        <w:tblLook w:val="01E0" w:firstRow="1" w:lastRow="1" w:firstColumn="1" w:lastColumn="1" w:noHBand="0" w:noVBand="0"/>
      </w:tblPr>
      <w:tblGrid>
        <w:gridCol w:w="1095"/>
        <w:gridCol w:w="4230"/>
        <w:gridCol w:w="2319"/>
        <w:gridCol w:w="1995"/>
      </w:tblGrid>
      <w:tr w:rsidR="004B31C8" w:rsidRPr="00B94E23" w14:paraId="0DBE1380" w14:textId="77777777" w:rsidTr="00B2794A">
        <w:tc>
          <w:tcPr>
            <w:tcW w:w="1100" w:type="dxa"/>
            <w:shd w:val="clear" w:color="auto" w:fill="auto"/>
          </w:tcPr>
          <w:p w14:paraId="7007E4E0" w14:textId="77777777" w:rsidR="004B31C8" w:rsidRPr="00B94E23" w:rsidRDefault="00B802D5" w:rsidP="00477EF0">
            <w:pPr>
              <w:tabs>
                <w:tab w:val="left" w:pos="7655"/>
              </w:tabs>
              <w:spacing w:line="276" w:lineRule="auto"/>
              <w:rPr>
                <w:rFonts w:cs="Arial"/>
                <w:b/>
                <w:lang w:val="en-GB"/>
              </w:rPr>
            </w:pPr>
            <w:proofErr w:type="spellStart"/>
            <w:r w:rsidRPr="00B94E23">
              <w:rPr>
                <w:rFonts w:cs="Arial"/>
                <w:b/>
                <w:lang w:val="en-GB"/>
              </w:rPr>
              <w:t>Ko</w:t>
            </w:r>
            <w:r w:rsidR="004B31C8" w:rsidRPr="00B94E23">
              <w:rPr>
                <w:rFonts w:cs="Arial"/>
                <w:b/>
                <w:lang w:val="en-GB"/>
              </w:rPr>
              <w:t>nta</w:t>
            </w:r>
            <w:r w:rsidRPr="00B94E23">
              <w:rPr>
                <w:rFonts w:cs="Arial"/>
                <w:b/>
                <w:lang w:val="en-GB"/>
              </w:rPr>
              <w:t>k</w:t>
            </w:r>
            <w:r w:rsidR="004B31C8" w:rsidRPr="00B94E23">
              <w:rPr>
                <w:rFonts w:cs="Arial"/>
                <w:b/>
                <w:lang w:val="en-GB"/>
              </w:rPr>
              <w:t>t</w:t>
            </w:r>
            <w:proofErr w:type="spellEnd"/>
            <w:r w:rsidR="004B31C8" w:rsidRPr="00B94E23">
              <w:rPr>
                <w:rFonts w:cs="Arial"/>
                <w:b/>
                <w:lang w:val="en-GB"/>
              </w:rPr>
              <w:t>:</w:t>
            </w:r>
          </w:p>
          <w:p w14:paraId="79E46A5F" w14:textId="77777777" w:rsidR="004B31C8" w:rsidRPr="00B94E23" w:rsidRDefault="004B31C8" w:rsidP="00477EF0">
            <w:pPr>
              <w:tabs>
                <w:tab w:val="left" w:pos="7655"/>
              </w:tabs>
              <w:spacing w:line="276" w:lineRule="auto"/>
              <w:rPr>
                <w:rFonts w:cs="Arial"/>
                <w:b/>
                <w:lang w:val="en-GB"/>
              </w:rPr>
            </w:pPr>
          </w:p>
        </w:tc>
        <w:tc>
          <w:tcPr>
            <w:tcW w:w="4395" w:type="dxa"/>
            <w:shd w:val="clear" w:color="auto" w:fill="auto"/>
          </w:tcPr>
          <w:p w14:paraId="4AD1A83C" w14:textId="77777777" w:rsidR="00974FFC" w:rsidRPr="00B94E23" w:rsidRDefault="00974FFC" w:rsidP="00477EF0">
            <w:pPr>
              <w:tabs>
                <w:tab w:val="left" w:pos="7655"/>
              </w:tabs>
              <w:spacing w:line="276" w:lineRule="auto"/>
              <w:rPr>
                <w:rFonts w:cs="Arial"/>
              </w:rPr>
            </w:pPr>
            <w:r w:rsidRPr="00B94E23">
              <w:rPr>
                <w:rFonts w:cs="Arial"/>
              </w:rPr>
              <w:t>Putzmeister Mörtelmaschinen GmbH</w:t>
            </w:r>
          </w:p>
          <w:p w14:paraId="682FEB06" w14:textId="77777777" w:rsidR="00974FFC" w:rsidRPr="00B94E23" w:rsidRDefault="00974FFC" w:rsidP="00477EF0">
            <w:pPr>
              <w:tabs>
                <w:tab w:val="left" w:pos="7655"/>
              </w:tabs>
              <w:spacing w:line="276" w:lineRule="auto"/>
              <w:rPr>
                <w:rFonts w:cs="Arial"/>
              </w:rPr>
            </w:pPr>
            <w:r w:rsidRPr="00B94E23">
              <w:rPr>
                <w:rFonts w:cs="Arial"/>
              </w:rPr>
              <w:t>Marketing</w:t>
            </w:r>
          </w:p>
          <w:p w14:paraId="11582E3B" w14:textId="77777777" w:rsidR="00974FFC" w:rsidRPr="00B94E23" w:rsidRDefault="00974FFC" w:rsidP="00477EF0">
            <w:pPr>
              <w:tabs>
                <w:tab w:val="left" w:pos="7655"/>
              </w:tabs>
              <w:spacing w:line="276" w:lineRule="auto"/>
              <w:rPr>
                <w:rFonts w:cs="Arial"/>
                <w:lang w:val="en-GB"/>
              </w:rPr>
            </w:pPr>
            <w:r w:rsidRPr="00B94E23">
              <w:rPr>
                <w:rFonts w:cs="Arial"/>
              </w:rPr>
              <w:t xml:space="preserve">Max-Eyth-Str. </w:t>
            </w:r>
            <w:r w:rsidRPr="00B94E23">
              <w:rPr>
                <w:rFonts w:cs="Arial"/>
                <w:lang w:val="en-GB"/>
              </w:rPr>
              <w:t>10</w:t>
            </w:r>
          </w:p>
          <w:p w14:paraId="7EF25A3B" w14:textId="77777777" w:rsidR="00974FFC" w:rsidRPr="00B94E23" w:rsidRDefault="00974FFC" w:rsidP="00477EF0">
            <w:pPr>
              <w:tabs>
                <w:tab w:val="left" w:pos="7655"/>
              </w:tabs>
              <w:spacing w:line="276" w:lineRule="auto"/>
              <w:rPr>
                <w:rFonts w:cs="Arial"/>
                <w:lang w:val="en-GB"/>
              </w:rPr>
            </w:pPr>
            <w:r w:rsidRPr="00B94E23">
              <w:rPr>
                <w:rFonts w:cs="Arial"/>
                <w:lang w:val="en-GB"/>
              </w:rPr>
              <w:t>D-72631 Aichtal</w:t>
            </w:r>
          </w:p>
          <w:p w14:paraId="327C909B" w14:textId="77777777" w:rsidR="00974FFC" w:rsidRPr="00B94E23" w:rsidRDefault="00974FFC" w:rsidP="00477EF0">
            <w:pPr>
              <w:tabs>
                <w:tab w:val="left" w:pos="7655"/>
              </w:tabs>
              <w:spacing w:line="276" w:lineRule="auto"/>
              <w:rPr>
                <w:rFonts w:cs="Arial"/>
              </w:rPr>
            </w:pPr>
          </w:p>
          <w:p w14:paraId="6FC457DB" w14:textId="77777777" w:rsidR="00974FFC" w:rsidRPr="00B94E23" w:rsidRDefault="00974FFC" w:rsidP="00477EF0">
            <w:pPr>
              <w:tabs>
                <w:tab w:val="left" w:pos="7655"/>
              </w:tabs>
              <w:spacing w:line="276" w:lineRule="auto"/>
              <w:rPr>
                <w:rFonts w:cs="Arial"/>
              </w:rPr>
            </w:pPr>
            <w:r w:rsidRPr="00B94E23">
              <w:rPr>
                <w:rFonts w:cs="Arial"/>
              </w:rPr>
              <w:t>Tel.: +49 7127 599-0</w:t>
            </w:r>
          </w:p>
          <w:p w14:paraId="5A6B6CAF" w14:textId="77777777" w:rsidR="00974FFC" w:rsidRPr="00B94E23" w:rsidRDefault="00974FFC" w:rsidP="00477EF0">
            <w:pPr>
              <w:tabs>
                <w:tab w:val="left" w:pos="7655"/>
              </w:tabs>
              <w:spacing w:line="276" w:lineRule="auto"/>
              <w:rPr>
                <w:rFonts w:cs="Arial"/>
              </w:rPr>
            </w:pPr>
            <w:r w:rsidRPr="00B94E23">
              <w:rPr>
                <w:rFonts w:cs="Arial"/>
              </w:rPr>
              <w:t>Fax: +49 7127 599-140</w:t>
            </w:r>
          </w:p>
          <w:p w14:paraId="663566CA" w14:textId="774E950B" w:rsidR="00974FFC" w:rsidRPr="00B94E23" w:rsidRDefault="008E6612" w:rsidP="00477EF0">
            <w:pPr>
              <w:tabs>
                <w:tab w:val="left" w:pos="7655"/>
              </w:tabs>
              <w:spacing w:line="276" w:lineRule="auto"/>
              <w:rPr>
                <w:rFonts w:cs="Arial"/>
                <w:lang w:val="it-IT"/>
              </w:rPr>
            </w:pPr>
            <w:r w:rsidRPr="00B94E23">
              <w:rPr>
                <w:rFonts w:cs="Arial"/>
              </w:rPr>
              <w:t>E</w:t>
            </w:r>
            <w:r w:rsidR="00974FFC" w:rsidRPr="00B94E23">
              <w:rPr>
                <w:rFonts w:cs="Arial"/>
              </w:rPr>
              <w:t>-</w:t>
            </w:r>
            <w:r w:rsidRPr="00B94E23">
              <w:rPr>
                <w:rFonts w:cs="Arial"/>
              </w:rPr>
              <w:t>M</w:t>
            </w:r>
            <w:r w:rsidR="00974FFC" w:rsidRPr="00B94E23">
              <w:rPr>
                <w:rFonts w:cs="Arial"/>
              </w:rPr>
              <w:t>ail: mm@putzmeister.com</w:t>
            </w:r>
          </w:p>
          <w:p w14:paraId="29B53ED5" w14:textId="77777777" w:rsidR="004B31C8" w:rsidRPr="00B94E23" w:rsidRDefault="004B31C8" w:rsidP="00477EF0">
            <w:pPr>
              <w:tabs>
                <w:tab w:val="left" w:pos="7655"/>
              </w:tabs>
              <w:spacing w:line="276" w:lineRule="auto"/>
              <w:rPr>
                <w:rFonts w:cs="Arial"/>
              </w:rPr>
            </w:pPr>
          </w:p>
          <w:p w14:paraId="293836FD" w14:textId="77777777" w:rsidR="004B31C8" w:rsidRPr="00B94E23" w:rsidRDefault="004B31C8" w:rsidP="00477EF0">
            <w:pPr>
              <w:tabs>
                <w:tab w:val="left" w:pos="7655"/>
              </w:tabs>
              <w:spacing w:line="276" w:lineRule="auto"/>
              <w:rPr>
                <w:rFonts w:cs="Arial"/>
                <w:b/>
                <w:sz w:val="10"/>
                <w:szCs w:val="10"/>
                <w:lang w:val="it-IT"/>
              </w:rPr>
            </w:pPr>
          </w:p>
        </w:tc>
        <w:tc>
          <w:tcPr>
            <w:tcW w:w="2410" w:type="dxa"/>
            <w:shd w:val="clear" w:color="auto" w:fill="auto"/>
          </w:tcPr>
          <w:p w14:paraId="6CA257EE" w14:textId="77777777" w:rsidR="00A1516F" w:rsidRPr="00B94E23" w:rsidRDefault="00A1516F" w:rsidP="00477EF0">
            <w:pPr>
              <w:tabs>
                <w:tab w:val="left" w:pos="7655"/>
              </w:tabs>
              <w:spacing w:line="276" w:lineRule="auto"/>
              <w:ind w:left="-108"/>
              <w:rPr>
                <w:rFonts w:cs="Arial"/>
                <w:b/>
              </w:rPr>
            </w:pPr>
          </w:p>
          <w:p w14:paraId="2B14455D" w14:textId="77777777" w:rsidR="00A1516F" w:rsidRPr="00B94E23" w:rsidRDefault="00A1516F" w:rsidP="00477EF0">
            <w:pPr>
              <w:tabs>
                <w:tab w:val="left" w:pos="7655"/>
              </w:tabs>
              <w:spacing w:line="276" w:lineRule="auto"/>
              <w:ind w:left="-108"/>
              <w:rPr>
                <w:rFonts w:cs="Arial"/>
                <w:b/>
              </w:rPr>
            </w:pPr>
          </w:p>
          <w:p w14:paraId="43B5DD06" w14:textId="77777777" w:rsidR="00D35730" w:rsidRPr="00B94E23" w:rsidRDefault="00D35730" w:rsidP="00477EF0">
            <w:pPr>
              <w:tabs>
                <w:tab w:val="left" w:pos="7655"/>
              </w:tabs>
              <w:spacing w:line="276" w:lineRule="auto"/>
              <w:ind w:left="-108"/>
              <w:rPr>
                <w:rFonts w:cs="Arial"/>
                <w:b/>
              </w:rPr>
            </w:pPr>
          </w:p>
          <w:p w14:paraId="32ECF9A9" w14:textId="77777777" w:rsidR="00A1516F" w:rsidRPr="00B94E23" w:rsidRDefault="00A1516F" w:rsidP="00477EF0">
            <w:pPr>
              <w:tabs>
                <w:tab w:val="left" w:pos="7655"/>
              </w:tabs>
              <w:spacing w:line="276" w:lineRule="auto"/>
              <w:ind w:left="-108"/>
              <w:rPr>
                <w:rFonts w:cs="Arial"/>
                <w:b/>
              </w:rPr>
            </w:pPr>
            <w:r w:rsidRPr="00B94E23">
              <w:rPr>
                <w:rFonts w:cs="Arial"/>
                <w:b/>
              </w:rPr>
              <w:t>Press</w:t>
            </w:r>
            <w:r w:rsidR="00B802D5" w:rsidRPr="00B94E23">
              <w:rPr>
                <w:rFonts w:cs="Arial"/>
                <w:b/>
              </w:rPr>
              <w:t>e-Information Nr.</w:t>
            </w:r>
            <w:r w:rsidRPr="00B94E23">
              <w:rPr>
                <w:rFonts w:cs="Arial"/>
                <w:b/>
              </w:rPr>
              <w:t>:</w:t>
            </w:r>
          </w:p>
          <w:p w14:paraId="48329100" w14:textId="77777777" w:rsidR="00A1516F" w:rsidRPr="00B94E23" w:rsidRDefault="00A1516F" w:rsidP="00477EF0">
            <w:pPr>
              <w:tabs>
                <w:tab w:val="left" w:pos="7655"/>
              </w:tabs>
              <w:spacing w:line="276" w:lineRule="auto"/>
              <w:ind w:left="-108"/>
              <w:rPr>
                <w:rFonts w:cs="Arial"/>
                <w:b/>
              </w:rPr>
            </w:pPr>
          </w:p>
          <w:p w14:paraId="56F18736" w14:textId="77777777" w:rsidR="00A1516F" w:rsidRPr="00B94E23" w:rsidRDefault="00A1516F" w:rsidP="00477EF0">
            <w:pPr>
              <w:tabs>
                <w:tab w:val="left" w:pos="7655"/>
              </w:tabs>
              <w:spacing w:line="276" w:lineRule="auto"/>
              <w:ind w:left="-108"/>
              <w:rPr>
                <w:rFonts w:cs="Arial"/>
                <w:b/>
              </w:rPr>
            </w:pPr>
            <w:r w:rsidRPr="00B94E23">
              <w:rPr>
                <w:rFonts w:cs="Arial"/>
                <w:b/>
              </w:rPr>
              <w:t>Dat</w:t>
            </w:r>
            <w:r w:rsidR="00B802D5" w:rsidRPr="00B94E23">
              <w:rPr>
                <w:rFonts w:cs="Arial"/>
                <w:b/>
              </w:rPr>
              <w:t>um</w:t>
            </w:r>
            <w:r w:rsidRPr="00B94E23">
              <w:rPr>
                <w:rFonts w:cs="Arial"/>
                <w:b/>
              </w:rPr>
              <w:t xml:space="preserve">:  </w:t>
            </w:r>
          </w:p>
          <w:p w14:paraId="0ADD1722" w14:textId="77777777" w:rsidR="00A1516F" w:rsidRPr="00B94E23" w:rsidRDefault="00A1516F" w:rsidP="00477EF0">
            <w:pPr>
              <w:tabs>
                <w:tab w:val="left" w:pos="7655"/>
              </w:tabs>
              <w:spacing w:line="276" w:lineRule="auto"/>
              <w:ind w:left="-108"/>
              <w:rPr>
                <w:rFonts w:cs="Arial"/>
                <w:b/>
              </w:rPr>
            </w:pPr>
          </w:p>
          <w:p w14:paraId="5ECD3822" w14:textId="77777777" w:rsidR="003A3AA0" w:rsidRPr="00B94E23" w:rsidRDefault="00B802D5" w:rsidP="00477EF0">
            <w:pPr>
              <w:tabs>
                <w:tab w:val="left" w:pos="7655"/>
              </w:tabs>
              <w:spacing w:line="276" w:lineRule="auto"/>
              <w:ind w:left="-108"/>
              <w:rPr>
                <w:rFonts w:cs="Arial"/>
                <w:b/>
              </w:rPr>
            </w:pPr>
            <w:r w:rsidRPr="00B94E23">
              <w:rPr>
                <w:rFonts w:cs="Arial"/>
                <w:b/>
              </w:rPr>
              <w:t>Au</w:t>
            </w:r>
            <w:r w:rsidR="003A3AA0" w:rsidRPr="00B94E23">
              <w:rPr>
                <w:rFonts w:cs="Arial"/>
                <w:b/>
              </w:rPr>
              <w:t>tor:</w:t>
            </w:r>
          </w:p>
          <w:p w14:paraId="01EF66D1" w14:textId="77777777" w:rsidR="004B31C8" w:rsidRPr="00B94E23" w:rsidRDefault="004B31C8" w:rsidP="00477EF0">
            <w:pPr>
              <w:tabs>
                <w:tab w:val="left" w:pos="7655"/>
              </w:tabs>
              <w:spacing w:line="276" w:lineRule="auto"/>
              <w:ind w:left="-108"/>
              <w:rPr>
                <w:rFonts w:cs="Arial"/>
                <w:b/>
              </w:rPr>
            </w:pPr>
          </w:p>
        </w:tc>
        <w:tc>
          <w:tcPr>
            <w:tcW w:w="1382" w:type="dxa"/>
            <w:shd w:val="clear" w:color="auto" w:fill="auto"/>
          </w:tcPr>
          <w:p w14:paraId="58481A12" w14:textId="77777777" w:rsidR="004B31C8" w:rsidRPr="00B94E23" w:rsidRDefault="004B31C8" w:rsidP="00477EF0">
            <w:pPr>
              <w:tabs>
                <w:tab w:val="left" w:pos="7655"/>
              </w:tabs>
              <w:spacing w:line="276" w:lineRule="auto"/>
              <w:ind w:left="34"/>
              <w:rPr>
                <w:rFonts w:cs="Arial"/>
              </w:rPr>
            </w:pPr>
          </w:p>
          <w:p w14:paraId="611CFC95" w14:textId="77777777" w:rsidR="004B31C8" w:rsidRPr="00B94E23" w:rsidRDefault="004B31C8" w:rsidP="00477EF0">
            <w:pPr>
              <w:tabs>
                <w:tab w:val="left" w:pos="7655"/>
              </w:tabs>
              <w:spacing w:line="276" w:lineRule="auto"/>
              <w:rPr>
                <w:rFonts w:cs="Arial"/>
              </w:rPr>
            </w:pPr>
          </w:p>
          <w:p w14:paraId="3012BB05" w14:textId="77777777" w:rsidR="00D35730" w:rsidRPr="00B94E23" w:rsidRDefault="00D35730" w:rsidP="00477EF0">
            <w:pPr>
              <w:tabs>
                <w:tab w:val="left" w:pos="7655"/>
              </w:tabs>
              <w:spacing w:line="276" w:lineRule="auto"/>
              <w:rPr>
                <w:rFonts w:cs="Arial"/>
              </w:rPr>
            </w:pPr>
          </w:p>
          <w:p w14:paraId="599D6EF4" w14:textId="72D878D4" w:rsidR="004B31C8" w:rsidRPr="00FA455D" w:rsidRDefault="00974FFC" w:rsidP="00477EF0">
            <w:pPr>
              <w:tabs>
                <w:tab w:val="left" w:pos="7655"/>
              </w:tabs>
              <w:spacing w:line="276" w:lineRule="auto"/>
              <w:rPr>
                <w:rFonts w:cs="Arial"/>
              </w:rPr>
            </w:pPr>
            <w:r w:rsidRPr="00FA455D">
              <w:rPr>
                <w:rFonts w:cs="Arial"/>
              </w:rPr>
              <w:t>20</w:t>
            </w:r>
            <w:r w:rsidR="00FA455D" w:rsidRPr="00FA455D">
              <w:rPr>
                <w:rFonts w:cs="Arial"/>
              </w:rPr>
              <w:t>58</w:t>
            </w:r>
          </w:p>
          <w:p w14:paraId="07B67311" w14:textId="77777777" w:rsidR="00974FFC" w:rsidRPr="00FA455D" w:rsidRDefault="00974FFC" w:rsidP="00477EF0">
            <w:pPr>
              <w:tabs>
                <w:tab w:val="left" w:pos="7655"/>
              </w:tabs>
              <w:spacing w:line="276" w:lineRule="auto"/>
              <w:rPr>
                <w:rFonts w:cs="Arial"/>
              </w:rPr>
            </w:pPr>
          </w:p>
          <w:p w14:paraId="7D690047" w14:textId="68D9DB8B" w:rsidR="00235AD2" w:rsidRPr="00FA455D" w:rsidRDefault="00FA455D" w:rsidP="00477EF0">
            <w:pPr>
              <w:tabs>
                <w:tab w:val="left" w:pos="7655"/>
              </w:tabs>
              <w:spacing w:line="276" w:lineRule="auto"/>
              <w:rPr>
                <w:rFonts w:cs="Arial"/>
              </w:rPr>
            </w:pPr>
            <w:r w:rsidRPr="00FA455D">
              <w:rPr>
                <w:rFonts w:cs="Arial"/>
              </w:rPr>
              <w:t>10</w:t>
            </w:r>
            <w:r w:rsidR="00723D25" w:rsidRPr="00FA455D">
              <w:rPr>
                <w:rFonts w:cs="Arial"/>
              </w:rPr>
              <w:t>-</w:t>
            </w:r>
            <w:r w:rsidR="00FA77E4" w:rsidRPr="00FA455D">
              <w:rPr>
                <w:rFonts w:cs="Arial"/>
              </w:rPr>
              <w:t>0</w:t>
            </w:r>
            <w:r w:rsidR="00C24067" w:rsidRPr="00FA455D">
              <w:rPr>
                <w:rFonts w:cs="Arial"/>
              </w:rPr>
              <w:t>3</w:t>
            </w:r>
            <w:r w:rsidR="00723D25" w:rsidRPr="00FA455D">
              <w:rPr>
                <w:rFonts w:cs="Arial"/>
              </w:rPr>
              <w:t>-</w:t>
            </w:r>
            <w:r w:rsidR="00035E1E" w:rsidRPr="00FA455D">
              <w:rPr>
                <w:rFonts w:cs="Arial"/>
              </w:rPr>
              <w:t>20</w:t>
            </w:r>
            <w:r w:rsidR="00974FFC" w:rsidRPr="00FA455D">
              <w:rPr>
                <w:rFonts w:cs="Arial"/>
              </w:rPr>
              <w:t>2</w:t>
            </w:r>
            <w:r w:rsidR="000A7A9E" w:rsidRPr="00FA455D">
              <w:rPr>
                <w:rFonts w:cs="Arial"/>
              </w:rPr>
              <w:t>5</w:t>
            </w:r>
          </w:p>
          <w:p w14:paraId="403CB155" w14:textId="77777777" w:rsidR="00235AD2" w:rsidRPr="00B94E23" w:rsidRDefault="00235AD2" w:rsidP="00477EF0">
            <w:pPr>
              <w:tabs>
                <w:tab w:val="left" w:pos="7655"/>
              </w:tabs>
              <w:spacing w:line="276" w:lineRule="auto"/>
              <w:rPr>
                <w:rFonts w:cs="Arial"/>
              </w:rPr>
            </w:pPr>
          </w:p>
          <w:p w14:paraId="736BE85C" w14:textId="37D7DD48" w:rsidR="00235AD2" w:rsidRPr="00B94E23" w:rsidRDefault="00974FFC" w:rsidP="00477EF0">
            <w:pPr>
              <w:tabs>
                <w:tab w:val="left" w:pos="7655"/>
              </w:tabs>
              <w:spacing w:line="276" w:lineRule="auto"/>
              <w:rPr>
                <w:rFonts w:cs="Arial"/>
              </w:rPr>
            </w:pPr>
            <w:r w:rsidRPr="00B94E23">
              <w:rPr>
                <w:rFonts w:cs="Arial"/>
              </w:rPr>
              <w:t>Märkert</w:t>
            </w:r>
            <w:r w:rsidR="00FA7B41" w:rsidRPr="00B94E23">
              <w:rPr>
                <w:rFonts w:cs="Arial"/>
              </w:rPr>
              <w:t>/Schlösinger</w:t>
            </w:r>
          </w:p>
        </w:tc>
      </w:tr>
    </w:tbl>
    <w:p w14:paraId="4FFED590" w14:textId="77777777" w:rsidR="00A1516F" w:rsidRPr="00B94E23" w:rsidRDefault="00A1516F" w:rsidP="00477EF0">
      <w:pPr>
        <w:pBdr>
          <w:bottom w:val="single" w:sz="8" w:space="1" w:color="auto"/>
        </w:pBdr>
        <w:spacing w:line="276" w:lineRule="auto"/>
        <w:rPr>
          <w:rFonts w:cs="Arial"/>
          <w:b/>
          <w:sz w:val="10"/>
          <w:szCs w:val="10"/>
        </w:rPr>
      </w:pPr>
    </w:p>
    <w:p w14:paraId="583C7ED2" w14:textId="77777777" w:rsidR="008C0530" w:rsidRPr="00B94E23" w:rsidRDefault="008C0530" w:rsidP="008C0530">
      <w:pPr>
        <w:spacing w:line="276" w:lineRule="auto"/>
        <w:rPr>
          <w:rFonts w:cs="Arial"/>
          <w:b/>
          <w:bCs/>
          <w:sz w:val="22"/>
          <w:szCs w:val="22"/>
          <w:lang w:bidi="de-DE"/>
        </w:rPr>
      </w:pPr>
    </w:p>
    <w:p w14:paraId="120BFC6C" w14:textId="55E23520" w:rsidR="008C0530" w:rsidRPr="00B94E23" w:rsidRDefault="005B184F" w:rsidP="008C0530">
      <w:pPr>
        <w:spacing w:line="276" w:lineRule="auto"/>
        <w:rPr>
          <w:rFonts w:cs="Arial"/>
          <w:b/>
          <w:bCs/>
          <w:sz w:val="22"/>
          <w:szCs w:val="22"/>
          <w:lang w:bidi="de-DE"/>
        </w:rPr>
      </w:pPr>
      <w:r w:rsidRPr="00B94E23">
        <w:rPr>
          <w:rFonts w:cs="Arial"/>
          <w:b/>
          <w:bCs/>
          <w:sz w:val="22"/>
          <w:szCs w:val="22"/>
          <w:lang w:bidi="de-DE"/>
        </w:rPr>
        <w:t>Innovativ und nachhaltig – </w:t>
      </w:r>
      <w:r w:rsidR="005E4A35">
        <w:rPr>
          <w:rFonts w:cs="Arial"/>
          <w:b/>
          <w:bCs/>
          <w:sz w:val="22"/>
          <w:szCs w:val="22"/>
          <w:lang w:bidi="de-DE"/>
        </w:rPr>
        <w:t>News von</w:t>
      </w:r>
      <w:r w:rsidRPr="00B94E23">
        <w:rPr>
          <w:rFonts w:cs="Arial"/>
          <w:b/>
          <w:bCs/>
          <w:sz w:val="22"/>
          <w:szCs w:val="22"/>
          <w:lang w:bidi="de-DE"/>
        </w:rPr>
        <w:t xml:space="preserve"> Putzmeister Mörtelmaschinen und Brinkmann auf der </w:t>
      </w:r>
      <w:proofErr w:type="spellStart"/>
      <w:r w:rsidRPr="00B94E23">
        <w:rPr>
          <w:rFonts w:cs="Arial"/>
          <w:b/>
          <w:bCs/>
          <w:sz w:val="22"/>
          <w:szCs w:val="22"/>
          <w:lang w:bidi="de-DE"/>
        </w:rPr>
        <w:t>bauma</w:t>
      </w:r>
      <w:proofErr w:type="spellEnd"/>
      <w:r w:rsidRPr="00B94E23">
        <w:rPr>
          <w:rFonts w:cs="Arial"/>
          <w:b/>
          <w:bCs/>
          <w:sz w:val="22"/>
          <w:szCs w:val="22"/>
          <w:lang w:bidi="de-DE"/>
        </w:rPr>
        <w:t xml:space="preserve"> 2025</w:t>
      </w:r>
    </w:p>
    <w:p w14:paraId="795EB589" w14:textId="77777777" w:rsidR="005B184F" w:rsidRPr="00B94E23" w:rsidRDefault="005B184F" w:rsidP="008C0530">
      <w:pPr>
        <w:spacing w:line="276" w:lineRule="auto"/>
        <w:rPr>
          <w:rFonts w:cs="Arial"/>
          <w:bCs/>
          <w:sz w:val="28"/>
          <w:szCs w:val="28"/>
          <w:lang w:bidi="de-DE"/>
        </w:rPr>
      </w:pPr>
    </w:p>
    <w:p w14:paraId="70DF7DEB" w14:textId="1F01C317" w:rsidR="008C0530" w:rsidRPr="00B94E23" w:rsidRDefault="005B184F" w:rsidP="008C0530">
      <w:pPr>
        <w:spacing w:line="276" w:lineRule="auto"/>
        <w:rPr>
          <w:rFonts w:cs="Arial"/>
          <w:bCs/>
          <w:sz w:val="28"/>
          <w:szCs w:val="28"/>
          <w:lang w:bidi="de-DE"/>
        </w:rPr>
      </w:pPr>
      <w:r w:rsidRPr="00B94E23">
        <w:rPr>
          <w:rFonts w:cs="Arial"/>
          <w:bCs/>
          <w:sz w:val="28"/>
          <w:szCs w:val="28"/>
          <w:lang w:bidi="de-DE"/>
        </w:rPr>
        <w:t>Mörtelmaschinen für die Baustellen von heute und morgen</w:t>
      </w:r>
      <w:r w:rsidR="00F614A6" w:rsidRPr="00B94E23">
        <w:rPr>
          <w:rFonts w:cs="Arial"/>
          <w:bCs/>
          <w:sz w:val="28"/>
          <w:szCs w:val="28"/>
          <w:lang w:bidi="de-DE"/>
        </w:rPr>
        <w:t xml:space="preserve"> </w:t>
      </w:r>
    </w:p>
    <w:p w14:paraId="48EE9389" w14:textId="77777777" w:rsidR="008C0530" w:rsidRPr="00B94E23" w:rsidRDefault="008C0530" w:rsidP="008C0530">
      <w:pPr>
        <w:pStyle w:val="Titelcorpo"/>
        <w:spacing w:line="276" w:lineRule="auto"/>
        <w:rPr>
          <w:rFonts w:ascii="Arial" w:hAnsi="Arial" w:cs="Arial"/>
          <w:sz w:val="22"/>
          <w:szCs w:val="22"/>
        </w:rPr>
      </w:pPr>
    </w:p>
    <w:p w14:paraId="039ECFA8" w14:textId="0BF2AC9D" w:rsidR="008C0530" w:rsidRPr="00B94E23" w:rsidRDefault="008C0530" w:rsidP="008C0530">
      <w:pPr>
        <w:spacing w:line="276" w:lineRule="auto"/>
        <w:rPr>
          <w:rFonts w:cs="Arial"/>
          <w:bCs/>
          <w:sz w:val="22"/>
          <w:szCs w:val="22"/>
          <w:lang w:bidi="de-DE"/>
        </w:rPr>
      </w:pPr>
      <w:r w:rsidRPr="00B94E23">
        <w:rPr>
          <w:rFonts w:cs="Arial"/>
          <w:b/>
          <w:color w:val="000000"/>
          <w:sz w:val="22"/>
          <w:szCs w:val="22"/>
        </w:rPr>
        <w:t xml:space="preserve">Aichtal, März 2025 - Auf der </w:t>
      </w:r>
      <w:proofErr w:type="spellStart"/>
      <w:r w:rsidRPr="00B94E23">
        <w:rPr>
          <w:rFonts w:cs="Arial"/>
          <w:b/>
          <w:color w:val="000000"/>
          <w:sz w:val="22"/>
          <w:szCs w:val="22"/>
        </w:rPr>
        <w:t>bauma</w:t>
      </w:r>
      <w:proofErr w:type="spellEnd"/>
      <w:r w:rsidRPr="00B94E23">
        <w:rPr>
          <w:rFonts w:cs="Arial"/>
          <w:b/>
          <w:color w:val="000000"/>
          <w:sz w:val="22"/>
          <w:szCs w:val="22"/>
        </w:rPr>
        <w:t xml:space="preserve"> 2025 präsentiert Putzmeister </w:t>
      </w:r>
      <w:r w:rsidR="005E4A35">
        <w:rPr>
          <w:rFonts w:cs="Arial"/>
          <w:b/>
          <w:color w:val="000000"/>
          <w:sz w:val="22"/>
          <w:szCs w:val="22"/>
        </w:rPr>
        <w:t xml:space="preserve">zahlreiche </w:t>
      </w:r>
      <w:r w:rsidRPr="00B94E23">
        <w:rPr>
          <w:rFonts w:cs="Arial"/>
          <w:b/>
          <w:color w:val="000000"/>
          <w:sz w:val="22"/>
          <w:szCs w:val="22"/>
        </w:rPr>
        <w:t>Innovationen</w:t>
      </w:r>
      <w:r w:rsidR="005B184F" w:rsidRPr="00B94E23">
        <w:rPr>
          <w:rFonts w:cs="Arial"/>
          <w:b/>
          <w:color w:val="000000"/>
          <w:sz w:val="22"/>
          <w:szCs w:val="22"/>
        </w:rPr>
        <w:t xml:space="preserve"> </w:t>
      </w:r>
      <w:r w:rsidR="005E4A35">
        <w:rPr>
          <w:rFonts w:cs="Arial"/>
          <w:b/>
          <w:color w:val="000000"/>
          <w:sz w:val="22"/>
          <w:szCs w:val="22"/>
        </w:rPr>
        <w:t xml:space="preserve">im Bereich der </w:t>
      </w:r>
      <w:r w:rsidR="005B184F" w:rsidRPr="00B94E23">
        <w:rPr>
          <w:rFonts w:cs="Arial"/>
          <w:b/>
          <w:color w:val="000000"/>
          <w:sz w:val="22"/>
          <w:szCs w:val="22"/>
        </w:rPr>
        <w:t>Mörtelmaschinen</w:t>
      </w:r>
      <w:r w:rsidR="00987B74">
        <w:rPr>
          <w:rFonts w:cs="Arial"/>
          <w:b/>
          <w:color w:val="000000"/>
          <w:sz w:val="22"/>
          <w:szCs w:val="22"/>
        </w:rPr>
        <w:t xml:space="preserve"> und Estrichpumpen</w:t>
      </w:r>
      <w:r w:rsidR="005B184F" w:rsidRPr="00B94E23">
        <w:rPr>
          <w:rFonts w:cs="Arial"/>
          <w:b/>
          <w:color w:val="000000"/>
          <w:sz w:val="22"/>
          <w:szCs w:val="22"/>
        </w:rPr>
        <w:t xml:space="preserve">, </w:t>
      </w:r>
      <w:r w:rsidR="005E4A35">
        <w:rPr>
          <w:rFonts w:cs="Arial"/>
          <w:b/>
          <w:color w:val="000000"/>
          <w:sz w:val="22"/>
          <w:szCs w:val="22"/>
        </w:rPr>
        <w:t>mit dabei Modelle</w:t>
      </w:r>
      <w:r w:rsidR="005B184F" w:rsidRPr="00B94E23">
        <w:rPr>
          <w:rFonts w:cs="Arial"/>
          <w:b/>
          <w:color w:val="000000"/>
          <w:sz w:val="22"/>
          <w:szCs w:val="22"/>
        </w:rPr>
        <w:t xml:space="preserve"> der Marke Brinkmann. Die </w:t>
      </w:r>
      <w:r w:rsidRPr="00B94E23">
        <w:rPr>
          <w:rFonts w:cs="Arial"/>
          <w:b/>
          <w:color w:val="000000"/>
          <w:sz w:val="22"/>
          <w:szCs w:val="22"/>
        </w:rPr>
        <w:t xml:space="preserve">Reduzierung </w:t>
      </w:r>
      <w:r w:rsidR="005B184F" w:rsidRPr="00B94E23">
        <w:rPr>
          <w:rFonts w:cs="Arial"/>
          <w:b/>
          <w:color w:val="000000"/>
          <w:sz w:val="22"/>
          <w:szCs w:val="22"/>
        </w:rPr>
        <w:t xml:space="preserve">von </w:t>
      </w:r>
      <w:r w:rsidRPr="00B94E23">
        <w:rPr>
          <w:rFonts w:cs="Arial"/>
          <w:b/>
          <w:color w:val="000000"/>
          <w:sz w:val="22"/>
          <w:szCs w:val="22"/>
        </w:rPr>
        <w:t>C0</w:t>
      </w:r>
      <w:r w:rsidRPr="00B94E23">
        <w:rPr>
          <w:rFonts w:cs="Arial"/>
          <w:b/>
          <w:color w:val="000000"/>
          <w:sz w:val="22"/>
          <w:szCs w:val="22"/>
          <w:vertAlign w:val="subscript"/>
        </w:rPr>
        <w:t>2</w:t>
      </w:r>
      <w:r w:rsidR="005B184F" w:rsidRPr="00B94E23">
        <w:rPr>
          <w:rFonts w:cs="Arial"/>
          <w:b/>
          <w:color w:val="000000"/>
          <w:sz w:val="22"/>
          <w:szCs w:val="22"/>
        </w:rPr>
        <w:t xml:space="preserve">- und Lärmemissionen </w:t>
      </w:r>
      <w:r w:rsidR="005E4A35" w:rsidRPr="00B94E23">
        <w:rPr>
          <w:rFonts w:cs="Arial"/>
          <w:b/>
          <w:color w:val="000000"/>
          <w:sz w:val="22"/>
          <w:szCs w:val="22"/>
        </w:rPr>
        <w:t xml:space="preserve">stehen </w:t>
      </w:r>
      <w:r w:rsidR="005E4A35">
        <w:rPr>
          <w:rFonts w:cs="Arial"/>
          <w:b/>
          <w:color w:val="000000"/>
          <w:sz w:val="22"/>
          <w:szCs w:val="22"/>
        </w:rPr>
        <w:t xml:space="preserve">ebenso </w:t>
      </w:r>
      <w:r w:rsidR="005E4A35" w:rsidRPr="00B94E23">
        <w:rPr>
          <w:rFonts w:cs="Arial"/>
          <w:b/>
          <w:color w:val="000000"/>
          <w:sz w:val="22"/>
          <w:szCs w:val="22"/>
        </w:rPr>
        <w:t xml:space="preserve">im Fokus der Entwicklungen </w:t>
      </w:r>
      <w:r w:rsidR="005E4A35">
        <w:rPr>
          <w:rFonts w:cs="Arial"/>
          <w:b/>
          <w:color w:val="000000"/>
          <w:sz w:val="22"/>
          <w:szCs w:val="22"/>
        </w:rPr>
        <w:t>wie die</w:t>
      </w:r>
      <w:r w:rsidR="005B184F" w:rsidRPr="00B94E23">
        <w:rPr>
          <w:rFonts w:cs="Arial"/>
          <w:b/>
          <w:color w:val="000000"/>
          <w:sz w:val="22"/>
          <w:szCs w:val="22"/>
        </w:rPr>
        <w:t xml:space="preserve"> Effizienzmaximierung</w:t>
      </w:r>
      <w:r w:rsidR="005E4A35">
        <w:rPr>
          <w:rFonts w:cs="Arial"/>
          <w:b/>
          <w:color w:val="000000"/>
          <w:sz w:val="22"/>
          <w:szCs w:val="22"/>
        </w:rPr>
        <w:t xml:space="preserve">. Den Beweis treten die </w:t>
      </w:r>
      <w:r w:rsidR="005B184F" w:rsidRPr="00B94E23">
        <w:rPr>
          <w:rFonts w:cs="Arial"/>
          <w:b/>
          <w:color w:val="000000"/>
          <w:sz w:val="22"/>
          <w:szCs w:val="22"/>
        </w:rPr>
        <w:t xml:space="preserve">neuen </w:t>
      </w:r>
      <w:proofErr w:type="spellStart"/>
      <w:r w:rsidR="005B184F" w:rsidRPr="00B94E23">
        <w:rPr>
          <w:rFonts w:cs="Arial"/>
          <w:b/>
          <w:color w:val="000000"/>
          <w:sz w:val="22"/>
          <w:szCs w:val="22"/>
        </w:rPr>
        <w:t>EstrichBoys</w:t>
      </w:r>
      <w:proofErr w:type="spellEnd"/>
      <w:r w:rsidR="005B184F" w:rsidRPr="00B94E23">
        <w:rPr>
          <w:rFonts w:cs="Arial"/>
          <w:b/>
          <w:color w:val="000000"/>
          <w:sz w:val="22"/>
          <w:szCs w:val="22"/>
        </w:rPr>
        <w:t xml:space="preserve"> DC</w:t>
      </w:r>
      <w:r w:rsidR="005E4A35">
        <w:rPr>
          <w:rFonts w:cs="Arial"/>
          <w:b/>
          <w:color w:val="000000"/>
          <w:sz w:val="22"/>
          <w:szCs w:val="22"/>
        </w:rPr>
        <w:t xml:space="preserve"> </w:t>
      </w:r>
      <w:r w:rsidR="005B184F" w:rsidRPr="00B94E23">
        <w:rPr>
          <w:rFonts w:cs="Arial"/>
          <w:b/>
          <w:color w:val="000000"/>
          <w:sz w:val="22"/>
          <w:szCs w:val="22"/>
        </w:rPr>
        <w:t>260 und EC</w:t>
      </w:r>
      <w:r w:rsidR="005E4A35">
        <w:rPr>
          <w:rFonts w:cs="Arial"/>
          <w:b/>
          <w:color w:val="000000"/>
          <w:sz w:val="22"/>
          <w:szCs w:val="22"/>
        </w:rPr>
        <w:t xml:space="preserve"> </w:t>
      </w:r>
      <w:r w:rsidR="005B184F" w:rsidRPr="00B94E23">
        <w:rPr>
          <w:rFonts w:cs="Arial"/>
          <w:b/>
          <w:color w:val="000000"/>
          <w:sz w:val="22"/>
          <w:szCs w:val="22"/>
        </w:rPr>
        <w:t>260 sowie</w:t>
      </w:r>
      <w:r w:rsidR="005E4A35">
        <w:rPr>
          <w:rFonts w:cs="Arial"/>
          <w:b/>
          <w:color w:val="000000"/>
          <w:sz w:val="22"/>
          <w:szCs w:val="22"/>
        </w:rPr>
        <w:t xml:space="preserve"> der</w:t>
      </w:r>
      <w:r w:rsidR="005B184F" w:rsidRPr="00B94E23">
        <w:rPr>
          <w:rFonts w:cs="Arial"/>
          <w:b/>
          <w:color w:val="000000"/>
          <w:sz w:val="22"/>
          <w:szCs w:val="22"/>
        </w:rPr>
        <w:t xml:space="preserve"> </w:t>
      </w:r>
      <w:r w:rsidR="005B184F" w:rsidRPr="00B94E23">
        <w:rPr>
          <w:rFonts w:cs="Arial"/>
          <w:b/>
          <w:color w:val="000000"/>
          <w:sz w:val="22"/>
          <w:szCs w:val="22"/>
          <w:lang w:bidi="de-DE"/>
        </w:rPr>
        <w:t>TransMix 5.500</w:t>
      </w:r>
      <w:r w:rsidR="000436C6">
        <w:rPr>
          <w:rFonts w:cs="Arial"/>
          <w:b/>
          <w:color w:val="000000"/>
          <w:sz w:val="22"/>
          <w:szCs w:val="22"/>
          <w:lang w:bidi="de-DE"/>
        </w:rPr>
        <w:t xml:space="preserve"> TML</w:t>
      </w:r>
      <w:r w:rsidR="006B6688">
        <w:rPr>
          <w:rFonts w:cs="Arial"/>
          <w:b/>
          <w:color w:val="000000"/>
          <w:sz w:val="22"/>
          <w:szCs w:val="22"/>
          <w:lang w:bidi="de-DE"/>
        </w:rPr>
        <w:t xml:space="preserve"> an – gemeinsam mit </w:t>
      </w:r>
      <w:r w:rsidR="005B184F" w:rsidRPr="00B94E23">
        <w:rPr>
          <w:rFonts w:cs="Arial"/>
          <w:b/>
          <w:color w:val="000000"/>
          <w:sz w:val="22"/>
          <w:szCs w:val="22"/>
          <w:lang w:bidi="de-DE"/>
        </w:rPr>
        <w:t>viele</w:t>
      </w:r>
      <w:r w:rsidR="006B6688">
        <w:rPr>
          <w:rFonts w:cs="Arial"/>
          <w:b/>
          <w:color w:val="000000"/>
          <w:sz w:val="22"/>
          <w:szCs w:val="22"/>
          <w:lang w:bidi="de-DE"/>
        </w:rPr>
        <w:t>n</w:t>
      </w:r>
      <w:r w:rsidR="005B184F" w:rsidRPr="00B94E23">
        <w:rPr>
          <w:rFonts w:cs="Arial"/>
          <w:b/>
          <w:color w:val="000000"/>
          <w:sz w:val="22"/>
          <w:szCs w:val="22"/>
          <w:lang w:bidi="de-DE"/>
        </w:rPr>
        <w:t xml:space="preserve"> andere</w:t>
      </w:r>
      <w:r w:rsidR="006B6688">
        <w:rPr>
          <w:rFonts w:cs="Arial"/>
          <w:b/>
          <w:color w:val="000000"/>
          <w:sz w:val="22"/>
          <w:szCs w:val="22"/>
          <w:lang w:bidi="de-DE"/>
        </w:rPr>
        <w:t>n</w:t>
      </w:r>
      <w:r w:rsidR="005E4A35">
        <w:rPr>
          <w:rFonts w:cs="Arial"/>
          <w:b/>
          <w:color w:val="000000"/>
          <w:sz w:val="22"/>
          <w:szCs w:val="22"/>
          <w:lang w:bidi="de-DE"/>
        </w:rPr>
        <w:t xml:space="preserve"> </w:t>
      </w:r>
      <w:r w:rsidR="005B184F" w:rsidRPr="00B94E23">
        <w:rPr>
          <w:rFonts w:cs="Arial"/>
          <w:b/>
          <w:color w:val="000000"/>
          <w:sz w:val="22"/>
          <w:szCs w:val="22"/>
          <w:lang w:bidi="de-DE"/>
        </w:rPr>
        <w:t>ausgestellte</w:t>
      </w:r>
      <w:r w:rsidR="006B6688">
        <w:rPr>
          <w:rFonts w:cs="Arial"/>
          <w:b/>
          <w:color w:val="000000"/>
          <w:sz w:val="22"/>
          <w:szCs w:val="22"/>
          <w:lang w:bidi="de-DE"/>
        </w:rPr>
        <w:t>n</w:t>
      </w:r>
      <w:r w:rsidR="005B184F" w:rsidRPr="00B94E23">
        <w:rPr>
          <w:rFonts w:cs="Arial"/>
          <w:b/>
          <w:color w:val="000000"/>
          <w:sz w:val="22"/>
          <w:szCs w:val="22"/>
          <w:lang w:bidi="de-DE"/>
        </w:rPr>
        <w:t xml:space="preserve"> Modelle</w:t>
      </w:r>
      <w:r w:rsidR="006B6688">
        <w:rPr>
          <w:rFonts w:cs="Arial"/>
          <w:b/>
          <w:color w:val="000000"/>
          <w:sz w:val="22"/>
          <w:szCs w:val="22"/>
          <w:lang w:bidi="de-DE"/>
        </w:rPr>
        <w:t>n</w:t>
      </w:r>
      <w:r w:rsidR="005B184F" w:rsidRPr="00B94E23">
        <w:rPr>
          <w:rFonts w:cs="Arial"/>
          <w:b/>
          <w:color w:val="000000"/>
          <w:sz w:val="22"/>
          <w:szCs w:val="22"/>
          <w:lang w:bidi="de-DE"/>
        </w:rPr>
        <w:t xml:space="preserve">. </w:t>
      </w:r>
      <w:r w:rsidRPr="00B94E23">
        <w:rPr>
          <w:rFonts w:cs="Arial"/>
          <w:b/>
          <w:color w:val="000000"/>
          <w:sz w:val="22"/>
          <w:szCs w:val="22"/>
        </w:rPr>
        <w:t>Von Montag, 07. April bis Sonntag, 13. April erwartet die bedeutendste Fachmesse der Baumaschinen- und Bergbaubranche Besucherinnen und Besucher aus aller Welt.</w:t>
      </w:r>
    </w:p>
    <w:p w14:paraId="6CE8A808" w14:textId="77777777" w:rsidR="007B1193" w:rsidRPr="00B94E23" w:rsidRDefault="007B1193" w:rsidP="00477EF0">
      <w:pPr>
        <w:pStyle w:val="Titelcorpo"/>
        <w:spacing w:line="276" w:lineRule="auto"/>
        <w:rPr>
          <w:rFonts w:ascii="Arial" w:hAnsi="Arial" w:cs="Arial"/>
          <w:sz w:val="20"/>
        </w:rPr>
      </w:pPr>
    </w:p>
    <w:p w14:paraId="160BFBC0" w14:textId="77777777" w:rsidR="008C0530" w:rsidRPr="00B94E23" w:rsidRDefault="008C0530" w:rsidP="00477EF0">
      <w:pPr>
        <w:pStyle w:val="Titelcorpo"/>
        <w:spacing w:line="276" w:lineRule="auto"/>
        <w:rPr>
          <w:rFonts w:ascii="Arial" w:hAnsi="Arial" w:cs="Arial"/>
          <w:sz w:val="20"/>
        </w:rPr>
      </w:pPr>
    </w:p>
    <w:p w14:paraId="0AD40B25" w14:textId="4B76596D" w:rsidR="00D1470F" w:rsidRPr="00B94E23" w:rsidRDefault="00D1470F" w:rsidP="00477EF0">
      <w:pPr>
        <w:pStyle w:val="Titelcorpo"/>
        <w:spacing w:line="276" w:lineRule="auto"/>
        <w:rPr>
          <w:rFonts w:ascii="Arial" w:hAnsi="Arial" w:cs="Arial"/>
          <w:sz w:val="22"/>
          <w:szCs w:val="22"/>
        </w:rPr>
      </w:pPr>
      <w:r w:rsidRPr="00B94E23">
        <w:rPr>
          <w:rFonts w:ascii="Arial" w:hAnsi="Arial" w:cs="Arial"/>
          <w:sz w:val="22"/>
          <w:szCs w:val="22"/>
        </w:rPr>
        <w:t xml:space="preserve">Die neuen </w:t>
      </w:r>
      <w:proofErr w:type="spellStart"/>
      <w:r w:rsidRPr="00B94E23">
        <w:rPr>
          <w:rFonts w:ascii="Arial" w:hAnsi="Arial" w:cs="Arial"/>
          <w:sz w:val="22"/>
          <w:szCs w:val="22"/>
        </w:rPr>
        <w:t>EstrichBoy</w:t>
      </w:r>
      <w:r w:rsidR="00702DD9">
        <w:rPr>
          <w:rFonts w:ascii="Arial" w:hAnsi="Arial" w:cs="Arial"/>
          <w:sz w:val="22"/>
          <w:szCs w:val="22"/>
        </w:rPr>
        <w:t>s</w:t>
      </w:r>
      <w:proofErr w:type="spellEnd"/>
      <w:r w:rsidR="006001AB">
        <w:rPr>
          <w:rFonts w:ascii="Arial" w:hAnsi="Arial" w:cs="Arial"/>
          <w:sz w:val="22"/>
          <w:szCs w:val="22"/>
        </w:rPr>
        <w:t xml:space="preserve"> der neuen Generation</w:t>
      </w:r>
      <w:r w:rsidRPr="00B94E23">
        <w:rPr>
          <w:rFonts w:ascii="Arial" w:hAnsi="Arial" w:cs="Arial"/>
          <w:sz w:val="22"/>
          <w:szCs w:val="22"/>
        </w:rPr>
        <w:t xml:space="preserve"> </w:t>
      </w:r>
      <w:r w:rsidR="00702DD9">
        <w:rPr>
          <w:rFonts w:ascii="Arial" w:hAnsi="Arial" w:cs="Arial"/>
          <w:sz w:val="22"/>
          <w:szCs w:val="22"/>
        </w:rPr>
        <w:t>‚</w:t>
      </w:r>
      <w:r w:rsidRPr="00B94E23">
        <w:rPr>
          <w:rFonts w:ascii="Arial" w:hAnsi="Arial" w:cs="Arial"/>
          <w:sz w:val="22"/>
          <w:szCs w:val="22"/>
        </w:rPr>
        <w:t>260</w:t>
      </w:r>
      <w:r w:rsidR="00702DD9">
        <w:rPr>
          <w:rFonts w:ascii="Arial" w:hAnsi="Arial" w:cs="Arial"/>
          <w:sz w:val="22"/>
          <w:szCs w:val="22"/>
        </w:rPr>
        <w:t>‘</w:t>
      </w:r>
      <w:r w:rsidRPr="00B94E23">
        <w:rPr>
          <w:rFonts w:ascii="Arial" w:hAnsi="Arial" w:cs="Arial"/>
          <w:sz w:val="22"/>
          <w:szCs w:val="22"/>
        </w:rPr>
        <w:t xml:space="preserve"> – mit Elektro- oder Dieselpower</w:t>
      </w:r>
    </w:p>
    <w:p w14:paraId="31B79685" w14:textId="77777777" w:rsidR="002E0D27" w:rsidRPr="00B94E23" w:rsidRDefault="002E0D27" w:rsidP="00D1470F">
      <w:pPr>
        <w:spacing w:line="276" w:lineRule="auto"/>
        <w:rPr>
          <w:rFonts w:cs="Arial"/>
          <w:bCs/>
          <w:color w:val="000000"/>
          <w:sz w:val="22"/>
          <w:szCs w:val="22"/>
        </w:rPr>
      </w:pPr>
    </w:p>
    <w:p w14:paraId="53032680" w14:textId="4A340244" w:rsidR="00D1470F" w:rsidRPr="00B94E23" w:rsidRDefault="00D1470F" w:rsidP="00D1470F">
      <w:pPr>
        <w:spacing w:line="276" w:lineRule="auto"/>
        <w:rPr>
          <w:rFonts w:cs="Arial"/>
          <w:bCs/>
          <w:color w:val="000000"/>
          <w:sz w:val="22"/>
          <w:szCs w:val="22"/>
        </w:rPr>
      </w:pPr>
      <w:r w:rsidRPr="00B94E23">
        <w:rPr>
          <w:rFonts w:cs="Arial"/>
          <w:bCs/>
          <w:color w:val="000000"/>
          <w:sz w:val="22"/>
          <w:szCs w:val="22"/>
        </w:rPr>
        <w:t>Funktionaler, wartungs- und servicefreundlicher</w:t>
      </w:r>
      <w:r w:rsidR="00702DD9">
        <w:rPr>
          <w:rFonts w:cs="Arial"/>
          <w:bCs/>
          <w:color w:val="000000"/>
          <w:sz w:val="22"/>
          <w:szCs w:val="22"/>
        </w:rPr>
        <w:t xml:space="preserve"> sowie</w:t>
      </w:r>
      <w:r w:rsidR="00C05F1B">
        <w:rPr>
          <w:rFonts w:cs="Arial"/>
          <w:bCs/>
          <w:color w:val="000000"/>
          <w:sz w:val="22"/>
          <w:szCs w:val="22"/>
        </w:rPr>
        <w:t xml:space="preserve"> einfach</w:t>
      </w:r>
      <w:r w:rsidR="00183294">
        <w:rPr>
          <w:rFonts w:cs="Arial"/>
          <w:bCs/>
          <w:color w:val="000000"/>
          <w:sz w:val="22"/>
          <w:szCs w:val="22"/>
        </w:rPr>
        <w:t xml:space="preserve"> in der Bedienung</w:t>
      </w:r>
      <w:r w:rsidRPr="00B94E23">
        <w:rPr>
          <w:rFonts w:cs="Arial"/>
          <w:bCs/>
          <w:color w:val="000000"/>
          <w:sz w:val="22"/>
          <w:szCs w:val="22"/>
        </w:rPr>
        <w:t xml:space="preserve">: Die neuen </w:t>
      </w:r>
      <w:proofErr w:type="spellStart"/>
      <w:r w:rsidRPr="00B94E23">
        <w:rPr>
          <w:rFonts w:cs="Arial"/>
          <w:bCs/>
          <w:color w:val="000000"/>
          <w:sz w:val="22"/>
          <w:szCs w:val="22"/>
        </w:rPr>
        <w:t>EstrichBoys</w:t>
      </w:r>
      <w:proofErr w:type="spellEnd"/>
      <w:r w:rsidRPr="00B94E23">
        <w:rPr>
          <w:rFonts w:cs="Arial"/>
          <w:bCs/>
          <w:color w:val="000000"/>
          <w:sz w:val="22"/>
          <w:szCs w:val="22"/>
        </w:rPr>
        <w:t xml:space="preserve"> </w:t>
      </w:r>
      <w:r w:rsidR="002E0D27" w:rsidRPr="00B94E23">
        <w:rPr>
          <w:rFonts w:cs="Arial"/>
          <w:bCs/>
          <w:color w:val="000000"/>
          <w:sz w:val="22"/>
          <w:szCs w:val="22"/>
        </w:rPr>
        <w:t xml:space="preserve">der Marke Brinkmann </w:t>
      </w:r>
      <w:r w:rsidRPr="00B94E23">
        <w:rPr>
          <w:rFonts w:cs="Arial"/>
          <w:bCs/>
          <w:color w:val="000000"/>
          <w:sz w:val="22"/>
          <w:szCs w:val="22"/>
        </w:rPr>
        <w:t>überzeugen auf ganzer Linie. Sie fördern alle erdfeuchten Estriche</w:t>
      </w:r>
      <w:r w:rsidR="005E4A35">
        <w:rPr>
          <w:rFonts w:cs="Arial"/>
          <w:bCs/>
          <w:color w:val="000000"/>
          <w:sz w:val="22"/>
          <w:szCs w:val="22"/>
        </w:rPr>
        <w:t xml:space="preserve"> wie </w:t>
      </w:r>
      <w:r w:rsidRPr="00B94E23">
        <w:rPr>
          <w:rFonts w:cs="Arial"/>
          <w:bCs/>
          <w:color w:val="000000"/>
          <w:sz w:val="22"/>
          <w:szCs w:val="22"/>
        </w:rPr>
        <w:t xml:space="preserve">zum Beispiel Zementestrich, </w:t>
      </w:r>
      <w:proofErr w:type="spellStart"/>
      <w:r w:rsidRPr="00B94E23">
        <w:rPr>
          <w:rFonts w:cs="Arial"/>
          <w:bCs/>
          <w:color w:val="000000"/>
          <w:sz w:val="22"/>
          <w:szCs w:val="22"/>
        </w:rPr>
        <w:t>Calciumsulfatestrich</w:t>
      </w:r>
      <w:proofErr w:type="spellEnd"/>
      <w:r w:rsidRPr="00B94E23">
        <w:rPr>
          <w:rFonts w:cs="Arial"/>
          <w:bCs/>
          <w:color w:val="000000"/>
          <w:sz w:val="22"/>
          <w:szCs w:val="22"/>
        </w:rPr>
        <w:t xml:space="preserve"> (Anhydrit), Magnesiaestrich oder Rüttelboden (konsistenzabhängig). Die hohe Förderleistung sorgt dabei für eine enorme Effizienz. </w:t>
      </w:r>
    </w:p>
    <w:p w14:paraId="0068E046" w14:textId="77777777" w:rsidR="00D1470F" w:rsidRPr="00B94E23" w:rsidRDefault="00D1470F" w:rsidP="008C0530">
      <w:pPr>
        <w:pStyle w:val="Titelcorpo"/>
        <w:spacing w:line="276" w:lineRule="auto"/>
        <w:rPr>
          <w:rFonts w:ascii="Arial" w:hAnsi="Arial" w:cs="Arial"/>
          <w:sz w:val="22"/>
          <w:szCs w:val="22"/>
          <w:lang w:bidi="de-DE"/>
        </w:rPr>
      </w:pPr>
    </w:p>
    <w:p w14:paraId="191A83EA" w14:textId="160A835C" w:rsidR="002E0D27" w:rsidRPr="00B94E23" w:rsidRDefault="002E0D27" w:rsidP="008C0530">
      <w:pPr>
        <w:pStyle w:val="Titelcorpo"/>
        <w:spacing w:line="276" w:lineRule="auto"/>
        <w:rPr>
          <w:rFonts w:ascii="Arial" w:hAnsi="Arial" w:cs="Arial"/>
          <w:b w:val="0"/>
          <w:bCs/>
          <w:sz w:val="22"/>
          <w:szCs w:val="22"/>
          <w:u w:val="single"/>
          <w:lang w:bidi="de-DE"/>
        </w:rPr>
      </w:pPr>
      <w:r w:rsidRPr="00B94E23">
        <w:rPr>
          <w:rFonts w:ascii="Arial" w:hAnsi="Arial" w:cs="Arial"/>
          <w:b w:val="0"/>
          <w:bCs/>
          <w:sz w:val="22"/>
          <w:szCs w:val="22"/>
          <w:u w:val="single"/>
          <w:lang w:bidi="de-DE"/>
        </w:rPr>
        <w:t xml:space="preserve">Viele gute Gründe für einen EstrichBoy </w:t>
      </w:r>
      <w:r w:rsidR="00220F06">
        <w:rPr>
          <w:rFonts w:ascii="Arial" w:hAnsi="Arial" w:cs="Arial"/>
          <w:b w:val="0"/>
          <w:bCs/>
          <w:sz w:val="22"/>
          <w:szCs w:val="22"/>
          <w:u w:val="single"/>
          <w:lang w:bidi="de-DE"/>
        </w:rPr>
        <w:t xml:space="preserve">der neuen Generation </w:t>
      </w:r>
      <w:r w:rsidR="004F0F65">
        <w:rPr>
          <w:rFonts w:ascii="Arial" w:hAnsi="Arial" w:cs="Arial"/>
          <w:b w:val="0"/>
          <w:bCs/>
          <w:sz w:val="22"/>
          <w:szCs w:val="22"/>
          <w:u w:val="single"/>
          <w:lang w:bidi="de-DE"/>
        </w:rPr>
        <w:t>‚</w:t>
      </w:r>
      <w:r w:rsidRPr="00B94E23">
        <w:rPr>
          <w:rFonts w:ascii="Arial" w:hAnsi="Arial" w:cs="Arial"/>
          <w:b w:val="0"/>
          <w:bCs/>
          <w:sz w:val="22"/>
          <w:szCs w:val="22"/>
          <w:u w:val="single"/>
          <w:lang w:bidi="de-DE"/>
        </w:rPr>
        <w:t>260</w:t>
      </w:r>
      <w:r w:rsidR="004F0F65">
        <w:rPr>
          <w:rFonts w:ascii="Arial" w:hAnsi="Arial" w:cs="Arial"/>
          <w:b w:val="0"/>
          <w:bCs/>
          <w:sz w:val="22"/>
          <w:szCs w:val="22"/>
          <w:u w:val="single"/>
          <w:lang w:bidi="de-DE"/>
        </w:rPr>
        <w:t>‘</w:t>
      </w:r>
      <w:r w:rsidRPr="00B94E23">
        <w:rPr>
          <w:rFonts w:ascii="Arial" w:hAnsi="Arial" w:cs="Arial"/>
          <w:b w:val="0"/>
          <w:bCs/>
          <w:sz w:val="22"/>
          <w:szCs w:val="22"/>
          <w:u w:val="single"/>
          <w:lang w:bidi="de-DE"/>
        </w:rPr>
        <w:t>:</w:t>
      </w:r>
    </w:p>
    <w:p w14:paraId="6BA43A3C" w14:textId="619796E1" w:rsidR="002E0D27" w:rsidRPr="00B94E23" w:rsidRDefault="002E0D27" w:rsidP="00B70E14">
      <w:pPr>
        <w:pStyle w:val="Listenabsatz"/>
        <w:numPr>
          <w:ilvl w:val="0"/>
          <w:numId w:val="15"/>
        </w:numPr>
        <w:spacing w:line="276" w:lineRule="auto"/>
        <w:rPr>
          <w:rFonts w:ascii="Arial" w:hAnsi="Arial" w:cs="Arial"/>
          <w:color w:val="000000" w:themeColor="text1"/>
          <w:sz w:val="22"/>
          <w:szCs w:val="22"/>
        </w:rPr>
      </w:pPr>
      <w:r w:rsidRPr="00B94E23">
        <w:rPr>
          <w:rFonts w:ascii="Arial" w:hAnsi="Arial" w:cs="Arial"/>
          <w:color w:val="000000" w:themeColor="text1"/>
          <w:sz w:val="22"/>
          <w:szCs w:val="22"/>
        </w:rPr>
        <w:t xml:space="preserve">Mit 1.900 kg Zuglast (mit Beschicker und Schrapper) leichtester Estrichförderer seiner Klasse </w:t>
      </w:r>
    </w:p>
    <w:p w14:paraId="3E53A3D1" w14:textId="44770BA9" w:rsidR="002E0D27" w:rsidRPr="00B94E23" w:rsidRDefault="002E0D27" w:rsidP="00B70E14">
      <w:pPr>
        <w:pStyle w:val="Listenabsatz"/>
        <w:numPr>
          <w:ilvl w:val="0"/>
          <w:numId w:val="15"/>
        </w:numPr>
        <w:spacing w:line="276" w:lineRule="auto"/>
        <w:rPr>
          <w:rFonts w:ascii="Arial" w:hAnsi="Arial" w:cs="Arial"/>
          <w:sz w:val="22"/>
          <w:szCs w:val="22"/>
        </w:rPr>
      </w:pPr>
      <w:r w:rsidRPr="00B94E23">
        <w:rPr>
          <w:rFonts w:ascii="Arial" w:hAnsi="Arial" w:cs="Arial"/>
          <w:sz w:val="22"/>
          <w:szCs w:val="22"/>
        </w:rPr>
        <w:t xml:space="preserve">Jetzt serienmäßig: </w:t>
      </w:r>
      <w:r w:rsidR="00485A24">
        <w:rPr>
          <w:rFonts w:ascii="Arial" w:hAnsi="Arial" w:cs="Arial"/>
          <w:sz w:val="22"/>
          <w:szCs w:val="22"/>
        </w:rPr>
        <w:t xml:space="preserve">Optimierte Maschinenhydraulik </w:t>
      </w:r>
      <w:r w:rsidRPr="00B94E23">
        <w:rPr>
          <w:rFonts w:ascii="Arial" w:hAnsi="Arial" w:cs="Arial"/>
          <w:sz w:val="22"/>
          <w:szCs w:val="22"/>
        </w:rPr>
        <w:t xml:space="preserve">zum leichteren </w:t>
      </w:r>
      <w:r w:rsidR="00E1444E">
        <w:rPr>
          <w:rFonts w:ascii="Arial" w:hAnsi="Arial" w:cs="Arial"/>
          <w:sz w:val="22"/>
          <w:szCs w:val="22"/>
        </w:rPr>
        <w:t>Aus</w:t>
      </w:r>
      <w:r w:rsidRPr="00B94E23">
        <w:rPr>
          <w:rFonts w:ascii="Arial" w:hAnsi="Arial" w:cs="Arial"/>
          <w:sz w:val="22"/>
          <w:szCs w:val="22"/>
        </w:rPr>
        <w:t xml:space="preserve">ziehen des </w:t>
      </w:r>
      <w:proofErr w:type="spellStart"/>
      <w:r w:rsidRPr="00B94E23">
        <w:rPr>
          <w:rFonts w:ascii="Arial" w:hAnsi="Arial" w:cs="Arial"/>
          <w:sz w:val="22"/>
          <w:szCs w:val="22"/>
        </w:rPr>
        <w:t>Schrapperseils</w:t>
      </w:r>
      <w:proofErr w:type="spellEnd"/>
      <w:r w:rsidRPr="00B94E23">
        <w:rPr>
          <w:rFonts w:ascii="Arial" w:hAnsi="Arial" w:cs="Arial"/>
          <w:sz w:val="22"/>
          <w:szCs w:val="22"/>
        </w:rPr>
        <w:t xml:space="preserve"> (insbesondere bei kalten Temperaturen), </w:t>
      </w:r>
      <w:proofErr w:type="spellStart"/>
      <w:r w:rsidRPr="00B94E23">
        <w:rPr>
          <w:rFonts w:ascii="Arial" w:hAnsi="Arial" w:cs="Arial"/>
          <w:sz w:val="22"/>
          <w:szCs w:val="22"/>
        </w:rPr>
        <w:t>Kranöse</w:t>
      </w:r>
      <w:proofErr w:type="spellEnd"/>
      <w:r w:rsidRPr="00B94E23">
        <w:rPr>
          <w:rFonts w:ascii="Arial" w:hAnsi="Arial" w:cs="Arial"/>
          <w:sz w:val="22"/>
          <w:szCs w:val="22"/>
        </w:rPr>
        <w:t xml:space="preserve"> zum einfachen Versetzen der Maschine </w:t>
      </w:r>
    </w:p>
    <w:p w14:paraId="53F5F23F" w14:textId="508F11F8" w:rsidR="002E0D27" w:rsidRPr="00B94E23" w:rsidRDefault="0070122C" w:rsidP="00B70E14">
      <w:pPr>
        <w:pStyle w:val="Listenabsatz"/>
        <w:numPr>
          <w:ilvl w:val="0"/>
          <w:numId w:val="15"/>
        </w:numPr>
        <w:spacing w:line="276" w:lineRule="auto"/>
        <w:rPr>
          <w:rFonts w:ascii="Arial" w:hAnsi="Arial" w:cs="Arial"/>
          <w:sz w:val="22"/>
          <w:szCs w:val="22"/>
          <w:lang w:bidi="de-DE"/>
        </w:rPr>
      </w:pPr>
      <w:r>
        <w:rPr>
          <w:rFonts w:ascii="Arial" w:hAnsi="Arial" w:cs="Arial"/>
          <w:sz w:val="22"/>
          <w:szCs w:val="22"/>
          <w:lang w:bidi="de-DE"/>
        </w:rPr>
        <w:t>F</w:t>
      </w:r>
      <w:r w:rsidR="002E0D27" w:rsidRPr="00B94E23">
        <w:rPr>
          <w:rFonts w:ascii="Arial" w:hAnsi="Arial" w:cs="Arial"/>
          <w:sz w:val="22"/>
          <w:szCs w:val="22"/>
          <w:lang w:bidi="de-DE"/>
        </w:rPr>
        <w:t xml:space="preserve">alls die Mischung </w:t>
      </w:r>
      <w:r w:rsidR="009A2AB5">
        <w:rPr>
          <w:rFonts w:ascii="Arial" w:hAnsi="Arial" w:cs="Arial"/>
          <w:sz w:val="22"/>
          <w:szCs w:val="22"/>
          <w:lang w:bidi="de-DE"/>
        </w:rPr>
        <w:t xml:space="preserve">im Förderschlauch </w:t>
      </w:r>
      <w:r w:rsidR="00F72B5B">
        <w:rPr>
          <w:rFonts w:ascii="Arial" w:hAnsi="Arial" w:cs="Arial"/>
          <w:sz w:val="22"/>
          <w:szCs w:val="22"/>
          <w:lang w:bidi="de-DE"/>
        </w:rPr>
        <w:t>blockiert</w:t>
      </w:r>
      <w:r w:rsidR="007934EF">
        <w:rPr>
          <w:rFonts w:ascii="Arial" w:hAnsi="Arial" w:cs="Arial"/>
          <w:sz w:val="22"/>
          <w:szCs w:val="22"/>
          <w:lang w:bidi="de-DE"/>
        </w:rPr>
        <w:t>,</w:t>
      </w:r>
      <w:r w:rsidR="00E10151">
        <w:rPr>
          <w:rFonts w:ascii="Arial" w:hAnsi="Arial" w:cs="Arial"/>
          <w:sz w:val="22"/>
          <w:szCs w:val="22"/>
          <w:lang w:bidi="de-DE"/>
        </w:rPr>
        <w:t xml:space="preserve"> kann</w:t>
      </w:r>
      <w:r w:rsidR="00B44729">
        <w:rPr>
          <w:rFonts w:ascii="Arial" w:hAnsi="Arial" w:cs="Arial"/>
          <w:sz w:val="22"/>
          <w:szCs w:val="22"/>
          <w:lang w:bidi="de-DE"/>
        </w:rPr>
        <w:t xml:space="preserve"> </w:t>
      </w:r>
      <w:r w:rsidR="009A2AB5">
        <w:rPr>
          <w:rFonts w:ascii="Arial" w:hAnsi="Arial" w:cs="Arial"/>
          <w:sz w:val="22"/>
          <w:szCs w:val="22"/>
          <w:lang w:bidi="de-DE"/>
        </w:rPr>
        <w:t xml:space="preserve">das </w:t>
      </w:r>
      <w:r w:rsidRPr="00B94E23">
        <w:rPr>
          <w:rFonts w:ascii="Arial" w:hAnsi="Arial" w:cs="Arial"/>
          <w:sz w:val="22"/>
          <w:szCs w:val="22"/>
          <w:lang w:bidi="de-DE"/>
        </w:rPr>
        <w:t>Mischwerk</w:t>
      </w:r>
      <w:r w:rsidR="00E54B8B">
        <w:rPr>
          <w:rFonts w:ascii="Arial" w:hAnsi="Arial" w:cs="Arial"/>
          <w:sz w:val="22"/>
          <w:szCs w:val="22"/>
          <w:lang w:bidi="de-DE"/>
        </w:rPr>
        <w:t xml:space="preserve"> auf </w:t>
      </w:r>
      <w:r w:rsidRPr="00B94E23">
        <w:rPr>
          <w:rFonts w:ascii="Arial" w:hAnsi="Arial" w:cs="Arial"/>
          <w:sz w:val="22"/>
          <w:szCs w:val="22"/>
          <w:lang w:bidi="de-DE"/>
        </w:rPr>
        <w:t>Rückwärtslauf</w:t>
      </w:r>
      <w:r w:rsidR="00E54B8B">
        <w:rPr>
          <w:rFonts w:ascii="Arial" w:hAnsi="Arial" w:cs="Arial"/>
          <w:sz w:val="22"/>
          <w:szCs w:val="22"/>
          <w:lang w:bidi="de-DE"/>
        </w:rPr>
        <w:t xml:space="preserve"> </w:t>
      </w:r>
      <w:r w:rsidR="00E10151">
        <w:rPr>
          <w:rFonts w:ascii="Arial" w:hAnsi="Arial" w:cs="Arial"/>
          <w:sz w:val="22"/>
          <w:szCs w:val="22"/>
          <w:lang w:bidi="de-DE"/>
        </w:rPr>
        <w:t>umgeschaltet werden</w:t>
      </w:r>
    </w:p>
    <w:p w14:paraId="1D5B3900" w14:textId="77777777" w:rsidR="002E0D27" w:rsidRPr="00B94E23" w:rsidRDefault="002E0D27" w:rsidP="00B70E14">
      <w:pPr>
        <w:pStyle w:val="Listenabsatz"/>
        <w:numPr>
          <w:ilvl w:val="0"/>
          <w:numId w:val="15"/>
        </w:numPr>
        <w:spacing w:line="276" w:lineRule="auto"/>
        <w:rPr>
          <w:rFonts w:ascii="Arial" w:hAnsi="Arial" w:cs="Arial"/>
          <w:sz w:val="22"/>
          <w:szCs w:val="22"/>
          <w:lang w:bidi="de-DE"/>
        </w:rPr>
      </w:pPr>
      <w:r w:rsidRPr="00B94E23">
        <w:rPr>
          <w:rFonts w:ascii="Arial" w:hAnsi="Arial" w:cs="Arial"/>
          <w:sz w:val="22"/>
          <w:szCs w:val="22"/>
          <w:lang w:bidi="de-DE"/>
        </w:rPr>
        <w:t xml:space="preserve">Druckbegrenzungsventil gewährleistet Überlastschutz </w:t>
      </w:r>
    </w:p>
    <w:p w14:paraId="4FA66DDF" w14:textId="77777777" w:rsidR="002E0D27" w:rsidRPr="00B94E23" w:rsidRDefault="002E0D27" w:rsidP="00B70E14">
      <w:pPr>
        <w:pStyle w:val="Listenabsatz"/>
        <w:numPr>
          <w:ilvl w:val="0"/>
          <w:numId w:val="15"/>
        </w:numPr>
        <w:spacing w:line="276" w:lineRule="auto"/>
        <w:rPr>
          <w:rFonts w:ascii="Arial" w:hAnsi="Arial" w:cs="Arial"/>
          <w:sz w:val="22"/>
          <w:szCs w:val="22"/>
          <w:lang w:bidi="de-DE"/>
        </w:rPr>
      </w:pPr>
      <w:r w:rsidRPr="00B94E23">
        <w:rPr>
          <w:rFonts w:ascii="Arial" w:hAnsi="Arial" w:cs="Arial"/>
          <w:sz w:val="22"/>
          <w:szCs w:val="22"/>
          <w:lang w:bidi="de-DE"/>
        </w:rPr>
        <w:t>Alle Bedien- und Anzeigenelemente zentral an einem Ort zusammengefasst</w:t>
      </w:r>
    </w:p>
    <w:p w14:paraId="3ED1D8AE" w14:textId="0F8424EF" w:rsidR="002E0D27" w:rsidRPr="00B94E23" w:rsidRDefault="002E0D27" w:rsidP="00B70E14">
      <w:pPr>
        <w:pStyle w:val="Listenabsatz"/>
        <w:numPr>
          <w:ilvl w:val="0"/>
          <w:numId w:val="15"/>
        </w:numPr>
        <w:spacing w:line="276" w:lineRule="auto"/>
        <w:rPr>
          <w:rFonts w:ascii="Arial" w:hAnsi="Arial" w:cs="Arial"/>
          <w:sz w:val="22"/>
          <w:szCs w:val="22"/>
          <w:lang w:bidi="de-DE"/>
        </w:rPr>
      </w:pPr>
      <w:r w:rsidRPr="00B94E23">
        <w:rPr>
          <w:rFonts w:ascii="Arial" w:hAnsi="Arial" w:cs="Arial"/>
          <w:sz w:val="22"/>
          <w:szCs w:val="22"/>
          <w:lang w:bidi="de-DE"/>
        </w:rPr>
        <w:t xml:space="preserve">Robuste Schalter und bewährtes </w:t>
      </w:r>
      <w:proofErr w:type="spellStart"/>
      <w:r w:rsidRPr="00B94E23">
        <w:rPr>
          <w:rFonts w:ascii="Arial" w:hAnsi="Arial" w:cs="Arial"/>
          <w:sz w:val="22"/>
          <w:szCs w:val="22"/>
          <w:lang w:bidi="de-DE"/>
        </w:rPr>
        <w:t>Keypad</w:t>
      </w:r>
      <w:proofErr w:type="spellEnd"/>
      <w:r w:rsidRPr="00B94E23">
        <w:rPr>
          <w:rFonts w:ascii="Arial" w:hAnsi="Arial" w:cs="Arial"/>
          <w:sz w:val="22"/>
          <w:szCs w:val="22"/>
          <w:lang w:bidi="de-DE"/>
        </w:rPr>
        <w:t xml:space="preserve"> für ein einfaches und intuitives Bedienen </w:t>
      </w:r>
    </w:p>
    <w:p w14:paraId="13726ECB" w14:textId="6752BA29" w:rsidR="002E0D27" w:rsidRPr="00595467" w:rsidRDefault="002E0D27" w:rsidP="00B70E14">
      <w:pPr>
        <w:pStyle w:val="Listenabsatz"/>
        <w:numPr>
          <w:ilvl w:val="0"/>
          <w:numId w:val="15"/>
        </w:numPr>
        <w:spacing w:line="276" w:lineRule="auto"/>
        <w:rPr>
          <w:rFonts w:ascii="Arial" w:hAnsi="Arial" w:cs="Arial"/>
          <w:strike/>
          <w:sz w:val="22"/>
          <w:szCs w:val="22"/>
          <w:lang w:bidi="de-DE"/>
        </w:rPr>
      </w:pPr>
      <w:r w:rsidRPr="00B94E23">
        <w:rPr>
          <w:rFonts w:ascii="Arial" w:hAnsi="Arial" w:cs="Arial"/>
          <w:sz w:val="22"/>
          <w:szCs w:val="22"/>
          <w:lang w:bidi="de-DE"/>
        </w:rPr>
        <w:t>Hochauflösendes Display</w:t>
      </w:r>
      <w:r w:rsidR="005E4A35">
        <w:rPr>
          <w:rFonts w:ascii="Arial" w:hAnsi="Arial" w:cs="Arial"/>
          <w:sz w:val="22"/>
          <w:szCs w:val="22"/>
          <w:lang w:bidi="de-DE"/>
        </w:rPr>
        <w:t>,</w:t>
      </w:r>
      <w:r w:rsidRPr="00B94E23">
        <w:rPr>
          <w:rFonts w:ascii="Arial" w:hAnsi="Arial" w:cs="Arial"/>
          <w:sz w:val="22"/>
          <w:szCs w:val="22"/>
          <w:lang w:bidi="de-DE"/>
        </w:rPr>
        <w:t xml:space="preserve"> durch Panzerglas geschützt </w:t>
      </w:r>
    </w:p>
    <w:p w14:paraId="5FB3F4BC" w14:textId="77777777" w:rsidR="005E4A35" w:rsidRDefault="002E0D27" w:rsidP="00B70E14">
      <w:pPr>
        <w:pStyle w:val="Listenabsatz"/>
        <w:numPr>
          <w:ilvl w:val="0"/>
          <w:numId w:val="15"/>
        </w:numPr>
        <w:spacing w:line="276" w:lineRule="auto"/>
        <w:rPr>
          <w:rFonts w:ascii="Arial" w:hAnsi="Arial" w:cs="Arial"/>
          <w:sz w:val="22"/>
          <w:szCs w:val="22"/>
          <w:lang w:bidi="de-DE"/>
        </w:rPr>
      </w:pPr>
      <w:r w:rsidRPr="00B94E23">
        <w:rPr>
          <w:rFonts w:ascii="Arial" w:hAnsi="Arial" w:cs="Arial"/>
          <w:sz w:val="22"/>
          <w:szCs w:val="22"/>
          <w:lang w:bidi="de-DE"/>
        </w:rPr>
        <w:t>Neues Kühlsystem ermöglicht unterbrechungsfreies Arbeiten auch bei hohen Temperaturen</w:t>
      </w:r>
    </w:p>
    <w:p w14:paraId="432331B3" w14:textId="1CFDDEDC" w:rsidR="00B94E23" w:rsidRPr="00B94E23" w:rsidRDefault="002E0D27" w:rsidP="00B94E23">
      <w:pPr>
        <w:pStyle w:val="Listenabsatz"/>
        <w:numPr>
          <w:ilvl w:val="0"/>
          <w:numId w:val="15"/>
        </w:numPr>
        <w:spacing w:line="276" w:lineRule="auto"/>
        <w:rPr>
          <w:rFonts w:ascii="Arial" w:hAnsi="Arial" w:cs="Arial"/>
          <w:sz w:val="22"/>
          <w:szCs w:val="22"/>
          <w:lang w:bidi="de-DE"/>
        </w:rPr>
      </w:pPr>
      <w:r w:rsidRPr="00B94E23">
        <w:rPr>
          <w:rFonts w:ascii="Arial" w:hAnsi="Arial" w:cs="Arial"/>
          <w:sz w:val="22"/>
          <w:szCs w:val="22"/>
          <w:lang w:bidi="de-DE"/>
        </w:rPr>
        <w:lastRenderedPageBreak/>
        <w:t>Alle wichtigen Service- und Wartungspunkte gut zugänglich, u. a. durch vergrößerte</w:t>
      </w:r>
      <w:r w:rsidR="005E4A35">
        <w:rPr>
          <w:rFonts w:ascii="Arial" w:hAnsi="Arial" w:cs="Arial"/>
          <w:sz w:val="22"/>
          <w:szCs w:val="22"/>
          <w:lang w:bidi="de-DE"/>
        </w:rPr>
        <w:t>n</w:t>
      </w:r>
      <w:r w:rsidRPr="00B94E23">
        <w:rPr>
          <w:rFonts w:ascii="Arial" w:hAnsi="Arial" w:cs="Arial"/>
          <w:sz w:val="22"/>
          <w:szCs w:val="22"/>
          <w:lang w:bidi="de-DE"/>
        </w:rPr>
        <w:t xml:space="preserve"> Hauben-Öffnungswinkel </w:t>
      </w:r>
    </w:p>
    <w:p w14:paraId="036ABA84" w14:textId="21A2100F" w:rsidR="00B94E23" w:rsidRPr="00B94E23" w:rsidRDefault="00B94E23" w:rsidP="00B94E23">
      <w:pPr>
        <w:pStyle w:val="Listenabsatz"/>
        <w:numPr>
          <w:ilvl w:val="0"/>
          <w:numId w:val="15"/>
        </w:numPr>
        <w:spacing w:line="276" w:lineRule="auto"/>
        <w:rPr>
          <w:rFonts w:ascii="Arial" w:hAnsi="Arial" w:cs="Arial"/>
          <w:sz w:val="22"/>
          <w:szCs w:val="22"/>
          <w:lang w:bidi="de-DE"/>
        </w:rPr>
      </w:pPr>
      <w:proofErr w:type="spellStart"/>
      <w:r w:rsidRPr="00B94E23">
        <w:rPr>
          <w:rFonts w:ascii="Arial" w:eastAsia="Arial" w:hAnsi="Arial" w:cs="Arial"/>
          <w:bCs/>
          <w:sz w:val="22"/>
          <w:szCs w:val="22"/>
        </w:rPr>
        <w:t>Telematiksystem</w:t>
      </w:r>
      <w:proofErr w:type="spellEnd"/>
      <w:r w:rsidRPr="00B94E23">
        <w:rPr>
          <w:rFonts w:ascii="Arial" w:eastAsia="Arial" w:hAnsi="Arial" w:cs="Arial"/>
          <w:bCs/>
          <w:sz w:val="22"/>
          <w:szCs w:val="22"/>
        </w:rPr>
        <w:t xml:space="preserve"> (optional) mit Online-Überwachung wichtiger Betriebs- und Maschinenparameter</w:t>
      </w:r>
      <w:r w:rsidR="00B308E7">
        <w:rPr>
          <w:rFonts w:ascii="Arial" w:eastAsia="Arial" w:hAnsi="Arial" w:cs="Arial"/>
          <w:bCs/>
          <w:sz w:val="22"/>
          <w:szCs w:val="22"/>
        </w:rPr>
        <w:t>, Standort</w:t>
      </w:r>
      <w:r w:rsidR="00702DD9">
        <w:rPr>
          <w:rFonts w:ascii="Arial" w:eastAsia="Arial" w:hAnsi="Arial" w:cs="Arial"/>
          <w:bCs/>
          <w:sz w:val="22"/>
          <w:szCs w:val="22"/>
        </w:rPr>
        <w:t>-</w:t>
      </w:r>
      <w:r w:rsidR="00D23CBF">
        <w:rPr>
          <w:rFonts w:ascii="Arial" w:eastAsia="Arial" w:hAnsi="Arial" w:cs="Arial"/>
          <w:bCs/>
          <w:sz w:val="22"/>
          <w:szCs w:val="22"/>
        </w:rPr>
        <w:t>D</w:t>
      </w:r>
      <w:r w:rsidR="00B308E7">
        <w:rPr>
          <w:rFonts w:ascii="Arial" w:eastAsia="Arial" w:hAnsi="Arial" w:cs="Arial"/>
          <w:bCs/>
          <w:sz w:val="22"/>
          <w:szCs w:val="22"/>
        </w:rPr>
        <w:t>aten</w:t>
      </w:r>
      <w:r w:rsidR="00702DD9">
        <w:rPr>
          <w:rFonts w:ascii="Arial" w:eastAsia="Arial" w:hAnsi="Arial" w:cs="Arial"/>
          <w:bCs/>
          <w:sz w:val="22"/>
          <w:szCs w:val="22"/>
        </w:rPr>
        <w:t xml:space="preserve"> </w:t>
      </w:r>
      <w:r w:rsidR="005E4A35">
        <w:rPr>
          <w:rFonts w:ascii="Arial" w:eastAsia="Arial" w:hAnsi="Arial" w:cs="Arial"/>
          <w:bCs/>
          <w:sz w:val="22"/>
          <w:szCs w:val="22"/>
        </w:rPr>
        <w:t xml:space="preserve">inkl. Möglichkeit des </w:t>
      </w:r>
      <w:r w:rsidRPr="00B94E23">
        <w:rPr>
          <w:rFonts w:ascii="Arial" w:eastAsia="Arial" w:hAnsi="Arial" w:cs="Arial"/>
          <w:bCs/>
          <w:sz w:val="22"/>
          <w:szCs w:val="22"/>
        </w:rPr>
        <w:t>Fernzugriff</w:t>
      </w:r>
      <w:r w:rsidR="005E4A35">
        <w:rPr>
          <w:rFonts w:ascii="Arial" w:eastAsia="Arial" w:hAnsi="Arial" w:cs="Arial"/>
          <w:bCs/>
          <w:sz w:val="22"/>
          <w:szCs w:val="22"/>
        </w:rPr>
        <w:t>s</w:t>
      </w:r>
      <w:r w:rsidRPr="00B94E23">
        <w:rPr>
          <w:rFonts w:ascii="Arial" w:eastAsia="Arial" w:hAnsi="Arial" w:cs="Arial"/>
          <w:bCs/>
          <w:sz w:val="22"/>
          <w:szCs w:val="22"/>
        </w:rPr>
        <w:t xml:space="preserve"> von Putzmeister Servicemitarbeitern </w:t>
      </w:r>
    </w:p>
    <w:p w14:paraId="60F9D66F" w14:textId="77777777" w:rsidR="002E0D27" w:rsidRPr="00B94E23" w:rsidRDefault="002E0D27" w:rsidP="008C0530">
      <w:pPr>
        <w:pStyle w:val="Titelcorpo"/>
        <w:spacing w:line="276" w:lineRule="auto"/>
        <w:rPr>
          <w:rFonts w:ascii="Arial" w:hAnsi="Arial" w:cs="Arial"/>
          <w:sz w:val="22"/>
          <w:szCs w:val="22"/>
          <w:lang w:bidi="de-DE"/>
        </w:rPr>
      </w:pPr>
    </w:p>
    <w:p w14:paraId="64F77B9B" w14:textId="29769E3B" w:rsidR="008C0530" w:rsidRPr="00B94E23" w:rsidRDefault="008C0530" w:rsidP="008C0530">
      <w:pPr>
        <w:pStyle w:val="Titelcorpo"/>
        <w:spacing w:line="276" w:lineRule="auto"/>
        <w:rPr>
          <w:rFonts w:ascii="Arial" w:hAnsi="Arial" w:cs="Arial"/>
          <w:sz w:val="22"/>
          <w:szCs w:val="22"/>
          <w:lang w:bidi="de-DE"/>
        </w:rPr>
      </w:pPr>
      <w:r w:rsidRPr="00B94E23">
        <w:rPr>
          <w:rFonts w:ascii="Arial" w:hAnsi="Arial" w:cs="Arial"/>
          <w:sz w:val="22"/>
          <w:szCs w:val="22"/>
          <w:lang w:bidi="de-DE"/>
        </w:rPr>
        <w:t>Voll elektrisch, volle Power, voll leise: der neue EstrichBoy EC</w:t>
      </w:r>
      <w:r w:rsidR="005E4A35">
        <w:rPr>
          <w:rFonts w:ascii="Arial" w:hAnsi="Arial" w:cs="Arial"/>
          <w:sz w:val="22"/>
          <w:szCs w:val="22"/>
          <w:lang w:bidi="de-DE"/>
        </w:rPr>
        <w:t xml:space="preserve"> </w:t>
      </w:r>
      <w:r w:rsidRPr="00B94E23">
        <w:rPr>
          <w:rFonts w:ascii="Arial" w:hAnsi="Arial" w:cs="Arial"/>
          <w:sz w:val="22"/>
          <w:szCs w:val="22"/>
          <w:lang w:bidi="de-DE"/>
        </w:rPr>
        <w:t xml:space="preserve">260 </w:t>
      </w:r>
    </w:p>
    <w:p w14:paraId="02DB2F2E" w14:textId="77777777" w:rsidR="00B94E23" w:rsidRDefault="00B94E23" w:rsidP="353A9964">
      <w:pPr>
        <w:pStyle w:val="Titelcorpo"/>
        <w:spacing w:line="276" w:lineRule="auto"/>
        <w:rPr>
          <w:rFonts w:ascii="Arial" w:hAnsi="Arial" w:cs="Arial"/>
          <w:b w:val="0"/>
          <w:bCs/>
          <w:color w:val="000000" w:themeColor="text1"/>
          <w:sz w:val="22"/>
          <w:szCs w:val="22"/>
        </w:rPr>
      </w:pPr>
    </w:p>
    <w:p w14:paraId="70DCF097" w14:textId="4610856B" w:rsidR="00C24067" w:rsidRPr="00B94E23" w:rsidRDefault="00920012" w:rsidP="353A9964">
      <w:pPr>
        <w:pStyle w:val="Titelcorpo"/>
        <w:spacing w:line="276" w:lineRule="auto"/>
        <w:rPr>
          <w:rFonts w:ascii="Arial" w:hAnsi="Arial" w:cs="Arial"/>
          <w:b w:val="0"/>
          <w:bCs/>
          <w:color w:val="000000" w:themeColor="text1"/>
          <w:sz w:val="22"/>
          <w:szCs w:val="22"/>
        </w:rPr>
      </w:pPr>
      <w:r w:rsidRPr="00B94E23">
        <w:rPr>
          <w:rFonts w:ascii="Arial" w:hAnsi="Arial" w:cs="Arial"/>
          <w:b w:val="0"/>
          <w:bCs/>
          <w:color w:val="000000" w:themeColor="text1"/>
          <w:sz w:val="22"/>
          <w:szCs w:val="22"/>
        </w:rPr>
        <w:t>D</w:t>
      </w:r>
      <w:r w:rsidR="002E0D27" w:rsidRPr="00B94E23">
        <w:rPr>
          <w:rFonts w:ascii="Arial" w:hAnsi="Arial" w:cs="Arial"/>
          <w:b w:val="0"/>
          <w:bCs/>
          <w:color w:val="000000" w:themeColor="text1"/>
          <w:sz w:val="22"/>
          <w:szCs w:val="22"/>
        </w:rPr>
        <w:t>er</w:t>
      </w:r>
      <w:r w:rsidRPr="00B94E23">
        <w:rPr>
          <w:rFonts w:ascii="Arial" w:hAnsi="Arial" w:cs="Arial"/>
          <w:b w:val="0"/>
          <w:bCs/>
          <w:color w:val="000000" w:themeColor="text1"/>
          <w:sz w:val="22"/>
          <w:szCs w:val="22"/>
        </w:rPr>
        <w:t xml:space="preserve"> elektrisch angetriebene </w:t>
      </w:r>
      <w:r w:rsidR="002E0D27" w:rsidRPr="00B94E23">
        <w:rPr>
          <w:rFonts w:ascii="Arial" w:hAnsi="Arial" w:cs="Arial"/>
          <w:b w:val="0"/>
          <w:bCs/>
          <w:color w:val="000000" w:themeColor="text1"/>
          <w:sz w:val="22"/>
          <w:szCs w:val="22"/>
        </w:rPr>
        <w:t xml:space="preserve">EstrichBoy EC 260 </w:t>
      </w:r>
      <w:r w:rsidRPr="00B94E23">
        <w:rPr>
          <w:rFonts w:ascii="Arial" w:hAnsi="Arial" w:cs="Arial"/>
          <w:b w:val="0"/>
          <w:bCs/>
          <w:color w:val="000000" w:themeColor="text1"/>
          <w:sz w:val="22"/>
          <w:szCs w:val="22"/>
        </w:rPr>
        <w:t xml:space="preserve">begeistert nicht nur mit </w:t>
      </w:r>
      <w:r w:rsidR="002E0D27" w:rsidRPr="00B94E23">
        <w:rPr>
          <w:rFonts w:ascii="Arial" w:hAnsi="Arial" w:cs="Arial"/>
          <w:b w:val="0"/>
          <w:bCs/>
          <w:color w:val="000000" w:themeColor="text1"/>
          <w:sz w:val="22"/>
          <w:szCs w:val="22"/>
        </w:rPr>
        <w:t xml:space="preserve">seiner </w:t>
      </w:r>
      <w:r w:rsidRPr="00B94E23">
        <w:rPr>
          <w:rFonts w:ascii="Arial" w:hAnsi="Arial" w:cs="Arial"/>
          <w:b w:val="0"/>
          <w:bCs/>
          <w:color w:val="000000" w:themeColor="text1"/>
          <w:sz w:val="22"/>
          <w:szCs w:val="22"/>
        </w:rPr>
        <w:t xml:space="preserve">hohen </w:t>
      </w:r>
      <w:r w:rsidR="38AB7067" w:rsidRPr="00B94E23">
        <w:rPr>
          <w:rFonts w:ascii="Arial" w:hAnsi="Arial" w:cs="Arial"/>
          <w:b w:val="0"/>
          <w:bCs/>
          <w:color w:val="000000" w:themeColor="text1"/>
          <w:sz w:val="22"/>
          <w:szCs w:val="22"/>
        </w:rPr>
        <w:t>Förderl</w:t>
      </w:r>
      <w:r w:rsidRPr="00B94E23">
        <w:rPr>
          <w:rFonts w:ascii="Arial" w:hAnsi="Arial" w:cs="Arial"/>
          <w:b w:val="0"/>
          <w:bCs/>
          <w:color w:val="000000" w:themeColor="text1"/>
          <w:sz w:val="22"/>
          <w:szCs w:val="22"/>
        </w:rPr>
        <w:t>eistung und der komfortablen Bedienung, sondern setzt</w:t>
      </w:r>
      <w:r w:rsidR="00F72D04" w:rsidRPr="00B94E23">
        <w:rPr>
          <w:rFonts w:ascii="Arial" w:hAnsi="Arial" w:cs="Arial"/>
          <w:b w:val="0"/>
          <w:bCs/>
          <w:color w:val="000000" w:themeColor="text1"/>
          <w:sz w:val="22"/>
          <w:szCs w:val="22"/>
        </w:rPr>
        <w:t xml:space="preserve"> auch in Sachen Umweltschutz neue Maßstäbe. Zus</w:t>
      </w:r>
      <w:r w:rsidR="583E58DC" w:rsidRPr="00B94E23">
        <w:rPr>
          <w:rFonts w:ascii="Arial" w:hAnsi="Arial" w:cs="Arial"/>
          <w:b w:val="0"/>
          <w:bCs/>
          <w:color w:val="000000" w:themeColor="text1"/>
          <w:sz w:val="22"/>
          <w:szCs w:val="22"/>
        </w:rPr>
        <w:t xml:space="preserve">ätzlich lassen sich mit </w:t>
      </w:r>
      <w:r w:rsidR="008C0530" w:rsidRPr="00B94E23">
        <w:rPr>
          <w:rFonts w:ascii="Arial" w:hAnsi="Arial" w:cs="Arial"/>
          <w:b w:val="0"/>
          <w:bCs/>
          <w:color w:val="000000" w:themeColor="text1"/>
          <w:sz w:val="22"/>
          <w:szCs w:val="22"/>
        </w:rPr>
        <w:t xml:space="preserve">dem </w:t>
      </w:r>
      <w:r w:rsidR="583E58DC" w:rsidRPr="00B94E23">
        <w:rPr>
          <w:rFonts w:ascii="Arial" w:hAnsi="Arial" w:cs="Arial"/>
          <w:b w:val="0"/>
          <w:bCs/>
          <w:color w:val="000000" w:themeColor="text1"/>
          <w:sz w:val="22"/>
          <w:szCs w:val="22"/>
        </w:rPr>
        <w:t>neuen EC 260 die Betriebskosten deutlich senken.</w:t>
      </w:r>
      <w:r w:rsidR="00F72D04" w:rsidRPr="00B94E23">
        <w:rPr>
          <w:rFonts w:ascii="Arial" w:hAnsi="Arial" w:cs="Arial"/>
          <w:b w:val="0"/>
          <w:bCs/>
          <w:color w:val="000000" w:themeColor="text1"/>
          <w:sz w:val="22"/>
          <w:szCs w:val="22"/>
        </w:rPr>
        <w:t xml:space="preserve"> </w:t>
      </w:r>
    </w:p>
    <w:p w14:paraId="5F34E353" w14:textId="77777777" w:rsidR="00B37168" w:rsidRPr="00B94E23" w:rsidRDefault="00B37168" w:rsidP="00477EF0">
      <w:pPr>
        <w:pStyle w:val="Titelcorpo"/>
        <w:spacing w:line="276" w:lineRule="auto"/>
        <w:rPr>
          <w:rFonts w:ascii="Arial" w:hAnsi="Arial" w:cs="Arial"/>
          <w:b w:val="0"/>
          <w:bCs/>
          <w:color w:val="FF0000"/>
          <w:sz w:val="22"/>
          <w:szCs w:val="22"/>
        </w:rPr>
      </w:pPr>
    </w:p>
    <w:p w14:paraId="3A9CC712" w14:textId="46A10657" w:rsidR="008C0530" w:rsidRPr="00B94E23" w:rsidRDefault="003C2922" w:rsidP="00477EF0">
      <w:pPr>
        <w:pStyle w:val="Titelcorpo"/>
        <w:spacing w:line="276" w:lineRule="auto"/>
        <w:rPr>
          <w:rFonts w:ascii="Arial" w:hAnsi="Arial" w:cs="Arial"/>
          <w:b w:val="0"/>
          <w:bCs/>
          <w:color w:val="000000" w:themeColor="text1"/>
          <w:sz w:val="22"/>
          <w:szCs w:val="22"/>
        </w:rPr>
      </w:pPr>
      <w:r w:rsidRPr="00B94E23">
        <w:rPr>
          <w:rFonts w:ascii="Arial" w:hAnsi="Arial" w:cs="Arial"/>
          <w:b w:val="0"/>
          <w:bCs/>
          <w:color w:val="000000" w:themeColor="text1"/>
          <w:sz w:val="22"/>
          <w:szCs w:val="22"/>
          <w:u w:val="single"/>
          <w:lang w:bidi="de-DE"/>
        </w:rPr>
        <w:t>EC</w:t>
      </w:r>
      <w:r w:rsidR="005E4A35">
        <w:rPr>
          <w:rFonts w:ascii="Arial" w:hAnsi="Arial" w:cs="Arial"/>
          <w:b w:val="0"/>
          <w:bCs/>
          <w:color w:val="000000" w:themeColor="text1"/>
          <w:sz w:val="22"/>
          <w:szCs w:val="22"/>
          <w:u w:val="single"/>
          <w:lang w:bidi="de-DE"/>
        </w:rPr>
        <w:t xml:space="preserve"> </w:t>
      </w:r>
      <w:r w:rsidRPr="00B94E23">
        <w:rPr>
          <w:rFonts w:ascii="Arial" w:hAnsi="Arial" w:cs="Arial"/>
          <w:b w:val="0"/>
          <w:bCs/>
          <w:color w:val="000000" w:themeColor="text1"/>
          <w:sz w:val="22"/>
          <w:szCs w:val="22"/>
          <w:u w:val="single"/>
          <w:lang w:bidi="de-DE"/>
        </w:rPr>
        <w:t>260 – </w:t>
      </w:r>
      <w:r w:rsidR="002E0D27" w:rsidRPr="00B94E23">
        <w:rPr>
          <w:rFonts w:ascii="Arial" w:hAnsi="Arial" w:cs="Arial"/>
          <w:b w:val="0"/>
          <w:bCs/>
          <w:color w:val="000000" w:themeColor="text1"/>
          <w:sz w:val="22"/>
          <w:szCs w:val="22"/>
          <w:u w:val="single"/>
          <w:lang w:bidi="de-DE"/>
        </w:rPr>
        <w:t>n</w:t>
      </w:r>
      <w:r w:rsidR="008C0530" w:rsidRPr="00B94E23">
        <w:rPr>
          <w:rFonts w:ascii="Arial" w:hAnsi="Arial" w:cs="Arial"/>
          <w:b w:val="0"/>
          <w:bCs/>
          <w:color w:val="000000" w:themeColor="text1"/>
          <w:sz w:val="22"/>
          <w:szCs w:val="22"/>
          <w:u w:val="single"/>
          <w:lang w:bidi="de-DE"/>
        </w:rPr>
        <w:t>achhaltige und wirtschaftliche Vorzüge:</w:t>
      </w:r>
    </w:p>
    <w:p w14:paraId="2F5C7096" w14:textId="0FE7717B" w:rsidR="002E0D27" w:rsidRPr="005908D3" w:rsidRDefault="002E0D27" w:rsidP="00B70E14">
      <w:pPr>
        <w:pStyle w:val="Listenabsatz"/>
        <w:numPr>
          <w:ilvl w:val="0"/>
          <w:numId w:val="16"/>
        </w:numPr>
        <w:spacing w:line="276" w:lineRule="auto"/>
        <w:rPr>
          <w:rFonts w:ascii="Arial" w:hAnsi="Arial" w:cs="Arial"/>
          <w:color w:val="000000" w:themeColor="text1"/>
          <w:sz w:val="22"/>
          <w:szCs w:val="22"/>
        </w:rPr>
      </w:pPr>
      <w:r w:rsidRPr="005908D3">
        <w:rPr>
          <w:rFonts w:ascii="Arial" w:hAnsi="Arial" w:cs="Arial"/>
          <w:sz w:val="22"/>
          <w:szCs w:val="22"/>
        </w:rPr>
        <w:t xml:space="preserve">In </w:t>
      </w:r>
      <w:r w:rsidRPr="005908D3">
        <w:rPr>
          <w:rFonts w:ascii="Arial" w:hAnsi="Arial" w:cs="Arial"/>
          <w:color w:val="000000" w:themeColor="text1"/>
          <w:sz w:val="22"/>
          <w:szCs w:val="22"/>
        </w:rPr>
        <w:t>drei Ausführungen: EC</w:t>
      </w:r>
      <w:r w:rsidR="005E4A35" w:rsidRPr="005908D3">
        <w:rPr>
          <w:rFonts w:ascii="Arial" w:hAnsi="Arial" w:cs="Arial"/>
          <w:color w:val="000000" w:themeColor="text1"/>
          <w:sz w:val="22"/>
          <w:szCs w:val="22"/>
        </w:rPr>
        <w:t xml:space="preserve"> </w:t>
      </w:r>
      <w:r w:rsidRPr="005908D3">
        <w:rPr>
          <w:rFonts w:ascii="Arial" w:hAnsi="Arial" w:cs="Arial"/>
          <w:color w:val="000000" w:themeColor="text1"/>
          <w:sz w:val="22"/>
          <w:szCs w:val="22"/>
        </w:rPr>
        <w:t>260 mit</w:t>
      </w:r>
      <w:r w:rsidR="00BE0EF7" w:rsidRPr="005908D3">
        <w:rPr>
          <w:rFonts w:ascii="Arial" w:hAnsi="Arial" w:cs="Arial"/>
          <w:color w:val="000000" w:themeColor="text1"/>
          <w:sz w:val="22"/>
          <w:szCs w:val="22"/>
        </w:rPr>
        <w:t xml:space="preserve"> bis zu</w:t>
      </w:r>
      <w:r w:rsidRPr="005908D3">
        <w:rPr>
          <w:rFonts w:ascii="Arial" w:hAnsi="Arial" w:cs="Arial"/>
          <w:color w:val="000000" w:themeColor="text1"/>
          <w:sz w:val="22"/>
          <w:szCs w:val="22"/>
        </w:rPr>
        <w:t xml:space="preserve"> 3,8 m</w:t>
      </w:r>
      <w:r w:rsidRPr="005908D3">
        <w:rPr>
          <w:rFonts w:ascii="Arial" w:hAnsi="Arial" w:cs="Arial"/>
          <w:color w:val="000000" w:themeColor="text1"/>
          <w:sz w:val="22"/>
          <w:szCs w:val="22"/>
          <w:vertAlign w:val="superscript"/>
        </w:rPr>
        <w:t>3</w:t>
      </w:r>
      <w:r w:rsidRPr="005908D3">
        <w:rPr>
          <w:rFonts w:ascii="Arial" w:hAnsi="Arial" w:cs="Arial"/>
          <w:color w:val="000000" w:themeColor="text1"/>
          <w:sz w:val="22"/>
          <w:szCs w:val="22"/>
        </w:rPr>
        <w:t>/h Fördermenge, EC 260</w:t>
      </w:r>
      <w:r w:rsidR="00D35296" w:rsidRPr="005908D3">
        <w:rPr>
          <w:rFonts w:ascii="Arial" w:hAnsi="Arial" w:cs="Arial"/>
          <w:color w:val="000000" w:themeColor="text1"/>
          <w:sz w:val="22"/>
          <w:szCs w:val="22"/>
        </w:rPr>
        <w:t xml:space="preserve"> </w:t>
      </w:r>
      <w:r w:rsidRPr="005908D3">
        <w:rPr>
          <w:rFonts w:ascii="Arial" w:hAnsi="Arial" w:cs="Arial"/>
          <w:color w:val="000000" w:themeColor="text1"/>
          <w:sz w:val="22"/>
          <w:szCs w:val="22"/>
        </w:rPr>
        <w:t xml:space="preserve">B (mit Beschicker) mit </w:t>
      </w:r>
      <w:r w:rsidR="00BE0EF7" w:rsidRPr="005908D3">
        <w:rPr>
          <w:rFonts w:ascii="Arial" w:hAnsi="Arial" w:cs="Arial"/>
          <w:color w:val="000000" w:themeColor="text1"/>
          <w:sz w:val="22"/>
          <w:szCs w:val="22"/>
        </w:rPr>
        <w:t xml:space="preserve">bis zu </w:t>
      </w:r>
      <w:r w:rsidRPr="005908D3">
        <w:rPr>
          <w:rFonts w:ascii="Arial" w:hAnsi="Arial" w:cs="Arial"/>
          <w:color w:val="000000" w:themeColor="text1"/>
          <w:sz w:val="22"/>
          <w:szCs w:val="22"/>
        </w:rPr>
        <w:t>4,6 m</w:t>
      </w:r>
      <w:r w:rsidRPr="005908D3">
        <w:rPr>
          <w:rFonts w:ascii="Arial" w:hAnsi="Arial" w:cs="Arial"/>
          <w:color w:val="000000" w:themeColor="text1"/>
          <w:sz w:val="22"/>
          <w:szCs w:val="22"/>
          <w:vertAlign w:val="superscript"/>
        </w:rPr>
        <w:t>3</w:t>
      </w:r>
      <w:r w:rsidRPr="005908D3">
        <w:rPr>
          <w:rFonts w:ascii="Arial" w:hAnsi="Arial" w:cs="Arial"/>
          <w:color w:val="000000" w:themeColor="text1"/>
          <w:sz w:val="22"/>
          <w:szCs w:val="22"/>
        </w:rPr>
        <w:t>/h und EC 260</w:t>
      </w:r>
      <w:r w:rsidR="00D35296" w:rsidRPr="005908D3">
        <w:rPr>
          <w:rFonts w:ascii="Arial" w:hAnsi="Arial" w:cs="Arial"/>
          <w:color w:val="000000" w:themeColor="text1"/>
          <w:sz w:val="22"/>
          <w:szCs w:val="22"/>
        </w:rPr>
        <w:t xml:space="preserve"> </w:t>
      </w:r>
      <w:r w:rsidRPr="005908D3">
        <w:rPr>
          <w:rFonts w:ascii="Arial" w:hAnsi="Arial" w:cs="Arial"/>
          <w:color w:val="000000" w:themeColor="text1"/>
          <w:sz w:val="22"/>
          <w:szCs w:val="22"/>
        </w:rPr>
        <w:t xml:space="preserve">BS (mit Beschicker und Schrapper) mit </w:t>
      </w:r>
      <w:r w:rsidR="00BE0EF7" w:rsidRPr="005908D3">
        <w:rPr>
          <w:rFonts w:ascii="Arial" w:hAnsi="Arial" w:cs="Arial"/>
          <w:color w:val="000000" w:themeColor="text1"/>
          <w:sz w:val="22"/>
          <w:szCs w:val="22"/>
        </w:rPr>
        <w:t xml:space="preserve">bis zu </w:t>
      </w:r>
      <w:r w:rsidRPr="005908D3">
        <w:rPr>
          <w:rFonts w:ascii="Arial" w:hAnsi="Arial" w:cs="Arial"/>
          <w:color w:val="000000" w:themeColor="text1"/>
          <w:sz w:val="22"/>
          <w:szCs w:val="22"/>
        </w:rPr>
        <w:t>5,0 m</w:t>
      </w:r>
      <w:r w:rsidRPr="005908D3">
        <w:rPr>
          <w:rFonts w:ascii="Arial" w:hAnsi="Arial" w:cs="Arial"/>
          <w:color w:val="000000" w:themeColor="text1"/>
          <w:sz w:val="22"/>
          <w:szCs w:val="22"/>
          <w:vertAlign w:val="superscript"/>
        </w:rPr>
        <w:t>3</w:t>
      </w:r>
      <w:r w:rsidRPr="005908D3">
        <w:rPr>
          <w:rFonts w:ascii="Arial" w:hAnsi="Arial" w:cs="Arial"/>
          <w:color w:val="000000" w:themeColor="text1"/>
          <w:sz w:val="22"/>
          <w:szCs w:val="22"/>
        </w:rPr>
        <w:t xml:space="preserve">/h </w:t>
      </w:r>
    </w:p>
    <w:p w14:paraId="24A9F37F" w14:textId="71CE8B5E" w:rsidR="00B70E14" w:rsidRPr="00B94E23" w:rsidRDefault="00EC35B5" w:rsidP="00B70E14">
      <w:pPr>
        <w:pStyle w:val="Listenabsatz"/>
        <w:numPr>
          <w:ilvl w:val="0"/>
          <w:numId w:val="16"/>
        </w:numPr>
        <w:spacing w:line="276" w:lineRule="auto"/>
        <w:rPr>
          <w:rFonts w:ascii="Arial" w:eastAsia="Arial" w:hAnsi="Arial" w:cs="Arial"/>
          <w:sz w:val="22"/>
          <w:szCs w:val="22"/>
        </w:rPr>
      </w:pPr>
      <w:proofErr w:type="spellStart"/>
      <w:r>
        <w:rPr>
          <w:rFonts w:ascii="Arial" w:eastAsia="Arial" w:hAnsi="Arial" w:cs="Arial"/>
          <w:sz w:val="22"/>
          <w:szCs w:val="22"/>
        </w:rPr>
        <w:t>FlexDrive</w:t>
      </w:r>
      <w:proofErr w:type="spellEnd"/>
      <w:r>
        <w:rPr>
          <w:rFonts w:ascii="Arial" w:eastAsia="Arial" w:hAnsi="Arial" w:cs="Arial"/>
          <w:sz w:val="22"/>
          <w:szCs w:val="22"/>
        </w:rPr>
        <w:t xml:space="preserve"> (63A//50A) sorgt für höchste Flexibilität: </w:t>
      </w:r>
      <w:r w:rsidR="00654E00">
        <w:rPr>
          <w:rFonts w:ascii="Arial" w:eastAsia="Arial" w:hAnsi="Arial" w:cs="Arial"/>
          <w:sz w:val="22"/>
          <w:szCs w:val="22"/>
        </w:rPr>
        <w:t>a</w:t>
      </w:r>
      <w:r w:rsidR="00B70E14" w:rsidRPr="00B94E23">
        <w:rPr>
          <w:rFonts w:ascii="Arial" w:eastAsia="Arial" w:hAnsi="Arial" w:cs="Arial"/>
          <w:sz w:val="22"/>
          <w:szCs w:val="22"/>
        </w:rPr>
        <w:t xml:space="preserve">n kleineren Baustromverteilern im 50-Ampere-Modus arbeiten oder im 63-Ampere-Modus mit maximaler Förderleistung </w:t>
      </w:r>
    </w:p>
    <w:p w14:paraId="560FDA34" w14:textId="31FE170D" w:rsidR="00B70E14" w:rsidRPr="00B94E23" w:rsidRDefault="00B94E23" w:rsidP="00B70E14">
      <w:pPr>
        <w:pStyle w:val="Listenabsatz"/>
        <w:numPr>
          <w:ilvl w:val="0"/>
          <w:numId w:val="16"/>
        </w:numPr>
        <w:spacing w:line="276" w:lineRule="auto"/>
        <w:rPr>
          <w:rFonts w:ascii="Arial" w:hAnsi="Arial" w:cs="Arial"/>
          <w:color w:val="000000" w:themeColor="text1"/>
          <w:sz w:val="22"/>
          <w:szCs w:val="22"/>
        </w:rPr>
      </w:pPr>
      <w:r w:rsidRPr="00B94E23">
        <w:rPr>
          <w:rFonts w:ascii="Arial" w:hAnsi="Arial" w:cs="Arial"/>
          <w:sz w:val="22"/>
          <w:szCs w:val="22"/>
          <w:lang w:bidi="de-DE"/>
        </w:rPr>
        <w:t>Im</w:t>
      </w:r>
      <w:r w:rsidRPr="00B94E23">
        <w:rPr>
          <w:rFonts w:ascii="Arial" w:hAnsi="Arial" w:cs="Arial"/>
          <w:color w:val="000000" w:themeColor="text1"/>
          <w:sz w:val="22"/>
          <w:szCs w:val="22"/>
        </w:rPr>
        <w:t xml:space="preserve"> Schnitt um mehr als 6 dB leiser als </w:t>
      </w:r>
      <w:r w:rsidR="00B70E14" w:rsidRPr="00B94E23">
        <w:rPr>
          <w:rFonts w:ascii="Arial" w:hAnsi="Arial" w:cs="Arial"/>
          <w:color w:val="000000" w:themeColor="text1"/>
          <w:sz w:val="22"/>
          <w:szCs w:val="22"/>
        </w:rPr>
        <w:t xml:space="preserve">dieselbetriebene Maschine dank Elektromotor und temperaturgesteuertem Lüfter </w:t>
      </w:r>
    </w:p>
    <w:p w14:paraId="3932D156" w14:textId="31CA20EE" w:rsidR="00B70E14" w:rsidRPr="00B94E23" w:rsidRDefault="00B70E14" w:rsidP="00B70E14">
      <w:pPr>
        <w:pStyle w:val="Listenabsatz"/>
        <w:numPr>
          <w:ilvl w:val="0"/>
          <w:numId w:val="16"/>
        </w:numPr>
        <w:spacing w:line="276" w:lineRule="auto"/>
        <w:rPr>
          <w:rFonts w:ascii="Arial" w:hAnsi="Arial" w:cs="Arial"/>
          <w:sz w:val="22"/>
          <w:szCs w:val="22"/>
        </w:rPr>
      </w:pPr>
      <w:r w:rsidRPr="00B94E23">
        <w:rPr>
          <w:rFonts w:ascii="Arial" w:hAnsi="Arial" w:cs="Arial"/>
          <w:color w:val="000000" w:themeColor="text1"/>
          <w:sz w:val="22"/>
          <w:szCs w:val="22"/>
        </w:rPr>
        <w:t>Arbeiten in geschlossenen Räumen möglich, da keine Abgase</w:t>
      </w:r>
      <w:r w:rsidR="00654E00">
        <w:rPr>
          <w:rFonts w:ascii="Arial" w:hAnsi="Arial" w:cs="Arial"/>
          <w:color w:val="000000" w:themeColor="text1"/>
          <w:sz w:val="22"/>
          <w:szCs w:val="22"/>
        </w:rPr>
        <w:t xml:space="preserve"> – </w:t>
      </w:r>
      <w:r w:rsidR="00570379">
        <w:rPr>
          <w:rFonts w:ascii="Arial" w:hAnsi="Arial" w:cs="Arial"/>
          <w:color w:val="000000" w:themeColor="text1"/>
          <w:sz w:val="22"/>
          <w:szCs w:val="22"/>
        </w:rPr>
        <w:t xml:space="preserve">und auch in schallberuhigten </w:t>
      </w:r>
      <w:r w:rsidR="00041B3D">
        <w:rPr>
          <w:rFonts w:ascii="Arial" w:hAnsi="Arial" w:cs="Arial"/>
          <w:color w:val="000000" w:themeColor="text1"/>
          <w:sz w:val="22"/>
          <w:szCs w:val="22"/>
        </w:rPr>
        <w:t>Gebieten wie z.</w:t>
      </w:r>
      <w:r w:rsidR="00654E00">
        <w:rPr>
          <w:rFonts w:ascii="Arial" w:hAnsi="Arial" w:cs="Arial"/>
          <w:color w:val="000000" w:themeColor="text1"/>
          <w:sz w:val="22"/>
          <w:szCs w:val="22"/>
        </w:rPr>
        <w:t xml:space="preserve"> </w:t>
      </w:r>
      <w:r w:rsidR="00041B3D">
        <w:rPr>
          <w:rFonts w:ascii="Arial" w:hAnsi="Arial" w:cs="Arial"/>
          <w:color w:val="000000" w:themeColor="text1"/>
          <w:sz w:val="22"/>
          <w:szCs w:val="22"/>
        </w:rPr>
        <w:t>B. Innenstädten</w:t>
      </w:r>
    </w:p>
    <w:p w14:paraId="6D959EEA" w14:textId="014438FF" w:rsidR="00B70E14" w:rsidRPr="00B94E23" w:rsidRDefault="00B70E14" w:rsidP="00B70E14">
      <w:pPr>
        <w:pStyle w:val="Listenabsatz"/>
        <w:numPr>
          <w:ilvl w:val="0"/>
          <w:numId w:val="16"/>
        </w:numPr>
        <w:spacing w:line="276" w:lineRule="auto"/>
        <w:rPr>
          <w:rFonts w:ascii="Arial" w:hAnsi="Arial" w:cs="Arial"/>
          <w:sz w:val="22"/>
          <w:szCs w:val="22"/>
        </w:rPr>
      </w:pPr>
      <w:r w:rsidRPr="00B94E23">
        <w:rPr>
          <w:rFonts w:ascii="Arial" w:hAnsi="Arial" w:cs="Arial"/>
          <w:color w:val="000000" w:themeColor="text1"/>
          <w:sz w:val="22"/>
          <w:szCs w:val="22"/>
        </w:rPr>
        <w:t xml:space="preserve">Minimale Betriebskosten durch Baustrom und </w:t>
      </w:r>
      <w:r w:rsidRPr="00B94E23">
        <w:rPr>
          <w:rFonts w:ascii="Arial" w:hAnsi="Arial" w:cs="Arial"/>
          <w:color w:val="000000" w:themeColor="text1"/>
          <w:sz w:val="22"/>
          <w:szCs w:val="22"/>
          <w:lang w:bidi="de-DE"/>
        </w:rPr>
        <w:t>geringere Wartungskosten des Elektromotors</w:t>
      </w:r>
      <w:r w:rsidR="00D32364">
        <w:rPr>
          <w:rFonts w:ascii="Arial" w:hAnsi="Arial" w:cs="Arial"/>
          <w:sz w:val="22"/>
          <w:szCs w:val="22"/>
          <w:lang w:bidi="de-DE"/>
        </w:rPr>
        <w:t xml:space="preserve"> (</w:t>
      </w:r>
      <w:r w:rsidRPr="00B94E23">
        <w:rPr>
          <w:rFonts w:ascii="Arial" w:hAnsi="Arial" w:cs="Arial"/>
          <w:sz w:val="22"/>
          <w:szCs w:val="22"/>
          <w:lang w:bidi="de-DE"/>
        </w:rPr>
        <w:t xml:space="preserve">Service </w:t>
      </w:r>
      <w:r w:rsidR="00D32364">
        <w:rPr>
          <w:rFonts w:ascii="Arial" w:hAnsi="Arial" w:cs="Arial"/>
          <w:sz w:val="22"/>
          <w:szCs w:val="22"/>
          <w:lang w:bidi="de-DE"/>
        </w:rPr>
        <w:t xml:space="preserve">erst </w:t>
      </w:r>
      <w:r w:rsidRPr="00B94E23">
        <w:rPr>
          <w:rFonts w:ascii="Arial" w:hAnsi="Arial" w:cs="Arial"/>
          <w:sz w:val="22"/>
          <w:szCs w:val="22"/>
          <w:lang w:bidi="de-DE"/>
        </w:rPr>
        <w:t xml:space="preserve">bei </w:t>
      </w:r>
      <w:r w:rsidRPr="00B94E23">
        <w:rPr>
          <w:rFonts w:ascii="Arial" w:hAnsi="Arial" w:cs="Arial"/>
          <w:sz w:val="22"/>
          <w:szCs w:val="22"/>
        </w:rPr>
        <w:t>15.000 Betriebsstunden</w:t>
      </w:r>
      <w:r w:rsidR="00D32364">
        <w:rPr>
          <w:rFonts w:ascii="Arial" w:hAnsi="Arial" w:cs="Arial"/>
          <w:sz w:val="22"/>
          <w:szCs w:val="22"/>
        </w:rPr>
        <w:t>)</w:t>
      </w:r>
    </w:p>
    <w:p w14:paraId="236C8971" w14:textId="72AD190C" w:rsidR="005B184F" w:rsidRPr="00B94E23" w:rsidRDefault="005B184F" w:rsidP="00B70E14">
      <w:pPr>
        <w:pStyle w:val="Listenabsatz"/>
        <w:numPr>
          <w:ilvl w:val="0"/>
          <w:numId w:val="16"/>
        </w:numPr>
        <w:spacing w:line="276" w:lineRule="auto"/>
        <w:rPr>
          <w:rFonts w:ascii="Arial" w:hAnsi="Arial" w:cs="Arial"/>
          <w:sz w:val="22"/>
          <w:szCs w:val="22"/>
        </w:rPr>
      </w:pPr>
      <w:r w:rsidRPr="00B94E23">
        <w:rPr>
          <w:rFonts w:ascii="Arial" w:hAnsi="Arial" w:cs="Arial"/>
          <w:sz w:val="22"/>
          <w:szCs w:val="22"/>
        </w:rPr>
        <w:t>R</w:t>
      </w:r>
      <w:r w:rsidR="00AC07E6" w:rsidRPr="00B94E23">
        <w:rPr>
          <w:rFonts w:ascii="Arial" w:hAnsi="Arial" w:cs="Arial"/>
          <w:sz w:val="22"/>
          <w:szCs w:val="22"/>
        </w:rPr>
        <w:t>obuste</w:t>
      </w:r>
      <w:r w:rsidR="00D32364">
        <w:rPr>
          <w:rFonts w:ascii="Arial" w:hAnsi="Arial" w:cs="Arial"/>
          <w:sz w:val="22"/>
          <w:szCs w:val="22"/>
        </w:rPr>
        <w:t xml:space="preserve"> </w:t>
      </w:r>
      <w:r w:rsidR="00AC07E6" w:rsidRPr="00B94E23">
        <w:rPr>
          <w:rFonts w:ascii="Arial" w:hAnsi="Arial" w:cs="Arial"/>
          <w:sz w:val="22"/>
          <w:szCs w:val="22"/>
        </w:rPr>
        <w:t xml:space="preserve">elektrische </w:t>
      </w:r>
      <w:r w:rsidR="00B124A0" w:rsidRPr="00B94E23">
        <w:rPr>
          <w:rFonts w:ascii="Arial" w:hAnsi="Arial" w:cs="Arial"/>
          <w:sz w:val="22"/>
          <w:szCs w:val="22"/>
        </w:rPr>
        <w:t xml:space="preserve">Antriebseinheit </w:t>
      </w:r>
      <w:r w:rsidRPr="00B94E23">
        <w:rPr>
          <w:rFonts w:ascii="Arial" w:hAnsi="Arial" w:cs="Arial"/>
          <w:sz w:val="22"/>
          <w:szCs w:val="22"/>
        </w:rPr>
        <w:t>mit</w:t>
      </w:r>
      <w:r w:rsidR="00AC07E6" w:rsidRPr="00B94E23">
        <w:rPr>
          <w:rFonts w:ascii="Arial" w:hAnsi="Arial" w:cs="Arial"/>
          <w:sz w:val="22"/>
          <w:szCs w:val="22"/>
        </w:rPr>
        <w:t xml:space="preserve"> direkte</w:t>
      </w:r>
      <w:r w:rsidRPr="00B94E23">
        <w:rPr>
          <w:rFonts w:ascii="Arial" w:hAnsi="Arial" w:cs="Arial"/>
          <w:sz w:val="22"/>
          <w:szCs w:val="22"/>
        </w:rPr>
        <w:t>m</w:t>
      </w:r>
      <w:r w:rsidR="00AC07E6" w:rsidRPr="00B94E23">
        <w:rPr>
          <w:rFonts w:ascii="Arial" w:hAnsi="Arial" w:cs="Arial"/>
          <w:sz w:val="22"/>
          <w:szCs w:val="22"/>
        </w:rPr>
        <w:t xml:space="preserve"> Kompressor-Antrieb </w:t>
      </w:r>
    </w:p>
    <w:p w14:paraId="65636FEB" w14:textId="77777777" w:rsidR="005B184F" w:rsidRPr="00B94E23" w:rsidRDefault="005B184F" w:rsidP="00B70E14">
      <w:pPr>
        <w:pStyle w:val="Listenabsatz"/>
        <w:numPr>
          <w:ilvl w:val="0"/>
          <w:numId w:val="16"/>
        </w:numPr>
        <w:spacing w:line="276" w:lineRule="auto"/>
        <w:rPr>
          <w:rFonts w:ascii="Arial" w:hAnsi="Arial" w:cs="Arial"/>
          <w:sz w:val="22"/>
          <w:szCs w:val="22"/>
        </w:rPr>
      </w:pPr>
      <w:r w:rsidRPr="00B94E23">
        <w:rPr>
          <w:rFonts w:ascii="Arial" w:hAnsi="Arial" w:cs="Arial"/>
          <w:sz w:val="22"/>
          <w:szCs w:val="22"/>
        </w:rPr>
        <w:t>I</w:t>
      </w:r>
      <w:r w:rsidR="00AC07E6" w:rsidRPr="00B94E23">
        <w:rPr>
          <w:rFonts w:ascii="Arial" w:hAnsi="Arial" w:cs="Arial"/>
          <w:sz w:val="22"/>
          <w:szCs w:val="22"/>
        </w:rPr>
        <w:t xml:space="preserve">ntegrierte automatische Strom-Phasenerkennung </w:t>
      </w:r>
      <w:r w:rsidRPr="00B94E23">
        <w:rPr>
          <w:rFonts w:ascii="Arial" w:hAnsi="Arial" w:cs="Arial"/>
          <w:sz w:val="22"/>
          <w:szCs w:val="22"/>
        </w:rPr>
        <w:t>für</w:t>
      </w:r>
      <w:r w:rsidR="00AC07E6" w:rsidRPr="00B94E23">
        <w:rPr>
          <w:rFonts w:ascii="Arial" w:hAnsi="Arial" w:cs="Arial"/>
          <w:sz w:val="22"/>
          <w:szCs w:val="22"/>
        </w:rPr>
        <w:t xml:space="preserve"> einfache und schnelle Inbetriebnahme </w:t>
      </w:r>
    </w:p>
    <w:p w14:paraId="0EB08865" w14:textId="77777777" w:rsidR="003C2922" w:rsidRPr="00B94E23" w:rsidRDefault="004373F7" w:rsidP="00B70E14">
      <w:pPr>
        <w:pStyle w:val="Listenabsatz"/>
        <w:numPr>
          <w:ilvl w:val="0"/>
          <w:numId w:val="16"/>
        </w:numPr>
        <w:spacing w:line="276" w:lineRule="auto"/>
        <w:rPr>
          <w:rFonts w:ascii="Arial" w:hAnsi="Arial" w:cs="Arial"/>
          <w:sz w:val="22"/>
          <w:szCs w:val="22"/>
        </w:rPr>
      </w:pPr>
      <w:r w:rsidRPr="00B94E23">
        <w:rPr>
          <w:rFonts w:ascii="Arial" w:hAnsi="Arial" w:cs="Arial"/>
          <w:sz w:val="22"/>
          <w:szCs w:val="22"/>
        </w:rPr>
        <w:t>Bedienfreundlichkeit</w:t>
      </w:r>
      <w:r w:rsidR="00AC07E6" w:rsidRPr="00B94E23">
        <w:rPr>
          <w:rFonts w:ascii="Arial" w:hAnsi="Arial" w:cs="Arial"/>
          <w:sz w:val="22"/>
          <w:szCs w:val="22"/>
        </w:rPr>
        <w:t xml:space="preserve"> </w:t>
      </w:r>
      <w:r w:rsidR="005B184F" w:rsidRPr="00B94E23">
        <w:rPr>
          <w:rFonts w:ascii="Arial" w:hAnsi="Arial" w:cs="Arial"/>
          <w:sz w:val="22"/>
          <w:szCs w:val="22"/>
        </w:rPr>
        <w:t>durch</w:t>
      </w:r>
      <w:r w:rsidR="00AC07E6" w:rsidRPr="00B94E23">
        <w:rPr>
          <w:rFonts w:ascii="Arial" w:hAnsi="Arial" w:cs="Arial"/>
          <w:sz w:val="22"/>
          <w:szCs w:val="22"/>
        </w:rPr>
        <w:t xml:space="preserve"> gut erreichbare </w:t>
      </w:r>
      <w:r w:rsidR="00784735" w:rsidRPr="00B94E23">
        <w:rPr>
          <w:rFonts w:ascii="Arial" w:hAnsi="Arial" w:cs="Arial"/>
          <w:sz w:val="22"/>
          <w:szCs w:val="22"/>
        </w:rPr>
        <w:t>Lufthähne</w:t>
      </w:r>
      <w:r w:rsidR="6C650E08" w:rsidRPr="00B94E23">
        <w:rPr>
          <w:rFonts w:ascii="Arial" w:hAnsi="Arial" w:cs="Arial"/>
          <w:sz w:val="22"/>
          <w:szCs w:val="22"/>
        </w:rPr>
        <w:t xml:space="preserve"> und ideal im Arbeitsbereich positionierte </w:t>
      </w:r>
      <w:proofErr w:type="spellStart"/>
      <w:r w:rsidR="76D545AF" w:rsidRPr="00B94E23">
        <w:rPr>
          <w:rFonts w:ascii="Arial" w:hAnsi="Arial" w:cs="Arial"/>
          <w:sz w:val="22"/>
          <w:szCs w:val="22"/>
        </w:rPr>
        <w:t>Beschickerhebel</w:t>
      </w:r>
      <w:proofErr w:type="spellEnd"/>
    </w:p>
    <w:p w14:paraId="329DB574" w14:textId="4022A57B" w:rsidR="00901CFE" w:rsidRPr="00B94E23" w:rsidRDefault="00901CFE" w:rsidP="353A9964">
      <w:pPr>
        <w:spacing w:line="276" w:lineRule="auto"/>
        <w:rPr>
          <w:rFonts w:cs="Arial"/>
          <w:color w:val="000000" w:themeColor="text1"/>
          <w:sz w:val="22"/>
          <w:szCs w:val="22"/>
          <w:lang w:bidi="de-DE"/>
        </w:rPr>
      </w:pPr>
    </w:p>
    <w:p w14:paraId="2D14F4F9" w14:textId="77777777" w:rsidR="003C2922" w:rsidRPr="00B94E23" w:rsidRDefault="003C2922" w:rsidP="00477EF0">
      <w:pPr>
        <w:spacing w:line="276" w:lineRule="auto"/>
        <w:rPr>
          <w:rFonts w:cs="Arial"/>
          <w:b/>
          <w:color w:val="000000" w:themeColor="text1"/>
          <w:sz w:val="22"/>
          <w:szCs w:val="22"/>
          <w:lang w:bidi="de-DE"/>
        </w:rPr>
      </w:pPr>
    </w:p>
    <w:p w14:paraId="6551EFBF" w14:textId="1B22E5ED" w:rsidR="00D1470F" w:rsidRPr="00B94E23" w:rsidRDefault="00D1470F" w:rsidP="00D1470F">
      <w:pPr>
        <w:spacing w:line="276" w:lineRule="auto"/>
        <w:rPr>
          <w:rFonts w:cs="Arial"/>
          <w:b/>
          <w:bCs/>
          <w:color w:val="000000"/>
          <w:sz w:val="22"/>
          <w:szCs w:val="22"/>
        </w:rPr>
      </w:pPr>
      <w:r w:rsidRPr="00B94E23">
        <w:rPr>
          <w:rFonts w:cs="Arial"/>
          <w:b/>
          <w:bCs/>
          <w:color w:val="000000"/>
          <w:sz w:val="22"/>
          <w:szCs w:val="22"/>
        </w:rPr>
        <w:t xml:space="preserve">Stark als </w:t>
      </w:r>
      <w:r w:rsidR="00B70E14" w:rsidRPr="00B94E23">
        <w:rPr>
          <w:rFonts w:cs="Arial"/>
          <w:b/>
          <w:bCs/>
          <w:color w:val="000000"/>
          <w:sz w:val="22"/>
          <w:szCs w:val="22"/>
        </w:rPr>
        <w:t xml:space="preserve">EstrichBoy </w:t>
      </w:r>
      <w:r w:rsidRPr="00B94E23">
        <w:rPr>
          <w:rFonts w:cs="Arial"/>
          <w:b/>
          <w:bCs/>
          <w:color w:val="000000"/>
          <w:sz w:val="22"/>
          <w:szCs w:val="22"/>
        </w:rPr>
        <w:t>DC</w:t>
      </w:r>
      <w:r w:rsidR="00D32364">
        <w:rPr>
          <w:rFonts w:cs="Arial"/>
          <w:b/>
          <w:bCs/>
          <w:color w:val="000000"/>
          <w:sz w:val="22"/>
          <w:szCs w:val="22"/>
        </w:rPr>
        <w:t xml:space="preserve"> </w:t>
      </w:r>
      <w:r w:rsidRPr="00B94E23">
        <w:rPr>
          <w:rFonts w:cs="Arial"/>
          <w:b/>
          <w:bCs/>
          <w:color w:val="000000"/>
          <w:sz w:val="22"/>
          <w:szCs w:val="22"/>
        </w:rPr>
        <w:t>260/45, noch stärker als DC</w:t>
      </w:r>
      <w:r w:rsidR="00D32364">
        <w:rPr>
          <w:rFonts w:cs="Arial"/>
          <w:b/>
          <w:bCs/>
          <w:color w:val="000000"/>
          <w:sz w:val="22"/>
          <w:szCs w:val="22"/>
        </w:rPr>
        <w:t xml:space="preserve"> </w:t>
      </w:r>
      <w:r w:rsidRPr="00B94E23">
        <w:rPr>
          <w:rFonts w:cs="Arial"/>
          <w:b/>
          <w:bCs/>
          <w:color w:val="000000"/>
          <w:sz w:val="22"/>
          <w:szCs w:val="22"/>
        </w:rPr>
        <w:t xml:space="preserve">260/55 </w:t>
      </w:r>
    </w:p>
    <w:p w14:paraId="7C44EE52" w14:textId="77777777" w:rsidR="00B94E23" w:rsidRDefault="00B94E23" w:rsidP="00D1470F">
      <w:pPr>
        <w:spacing w:line="276" w:lineRule="auto"/>
        <w:rPr>
          <w:rFonts w:cs="Arial"/>
          <w:bCs/>
          <w:color w:val="000000"/>
          <w:sz w:val="22"/>
          <w:szCs w:val="22"/>
        </w:rPr>
      </w:pPr>
    </w:p>
    <w:p w14:paraId="3BC9153F" w14:textId="325E1431" w:rsidR="00B70E14" w:rsidRPr="00B94E23" w:rsidRDefault="00D1470F" w:rsidP="00D1470F">
      <w:pPr>
        <w:spacing w:line="276" w:lineRule="auto"/>
        <w:rPr>
          <w:rFonts w:cs="Arial"/>
          <w:bCs/>
          <w:color w:val="000000"/>
          <w:sz w:val="22"/>
          <w:szCs w:val="22"/>
        </w:rPr>
      </w:pPr>
      <w:r w:rsidRPr="00B94E23">
        <w:rPr>
          <w:rFonts w:cs="Arial"/>
          <w:bCs/>
          <w:color w:val="000000"/>
          <w:sz w:val="22"/>
          <w:szCs w:val="22"/>
        </w:rPr>
        <w:t>Der neue EstrichBoy</w:t>
      </w:r>
      <w:r w:rsidR="00041B3D">
        <w:rPr>
          <w:rFonts w:cs="Arial"/>
          <w:bCs/>
          <w:color w:val="000000"/>
          <w:sz w:val="22"/>
          <w:szCs w:val="22"/>
        </w:rPr>
        <w:t xml:space="preserve"> DC 260</w:t>
      </w:r>
      <w:r w:rsidRPr="00B94E23">
        <w:rPr>
          <w:rFonts w:cs="Arial"/>
          <w:bCs/>
          <w:color w:val="000000"/>
          <w:sz w:val="22"/>
          <w:szCs w:val="22"/>
        </w:rPr>
        <w:t xml:space="preserve"> ist</w:t>
      </w:r>
      <w:r w:rsidR="00BD519A">
        <w:rPr>
          <w:rFonts w:cs="Arial"/>
          <w:bCs/>
          <w:color w:val="000000"/>
          <w:sz w:val="22"/>
          <w:szCs w:val="22"/>
        </w:rPr>
        <w:t xml:space="preserve"> </w:t>
      </w:r>
      <w:r w:rsidRPr="00B94E23">
        <w:rPr>
          <w:rFonts w:cs="Arial"/>
          <w:bCs/>
          <w:color w:val="000000"/>
          <w:sz w:val="22"/>
          <w:szCs w:val="22"/>
        </w:rPr>
        <w:t xml:space="preserve">in zwei </w:t>
      </w:r>
      <w:r w:rsidR="00B70E14" w:rsidRPr="00B94E23">
        <w:rPr>
          <w:rFonts w:cs="Arial"/>
          <w:bCs/>
          <w:color w:val="000000"/>
          <w:sz w:val="22"/>
          <w:szCs w:val="22"/>
        </w:rPr>
        <w:t xml:space="preserve">leistungsstarken </w:t>
      </w:r>
      <w:r w:rsidR="00E2020A">
        <w:rPr>
          <w:rFonts w:cs="Arial"/>
          <w:bCs/>
          <w:color w:val="000000"/>
          <w:sz w:val="22"/>
          <w:szCs w:val="22"/>
        </w:rPr>
        <w:t>Diesel</w:t>
      </w:r>
      <w:r w:rsidRPr="00B94E23">
        <w:rPr>
          <w:rFonts w:cs="Arial"/>
          <w:bCs/>
          <w:color w:val="000000"/>
          <w:sz w:val="22"/>
          <w:szCs w:val="22"/>
        </w:rPr>
        <w:t>versionen verfügbar</w:t>
      </w:r>
      <w:r w:rsidR="00B70E14" w:rsidRPr="00B94E23">
        <w:rPr>
          <w:rFonts w:cs="Arial"/>
          <w:bCs/>
          <w:color w:val="000000"/>
          <w:sz w:val="22"/>
          <w:szCs w:val="22"/>
        </w:rPr>
        <w:t>, beide jeweils in de</w:t>
      </w:r>
      <w:r w:rsidR="00386F49">
        <w:rPr>
          <w:rFonts w:cs="Arial"/>
          <w:bCs/>
          <w:color w:val="000000"/>
          <w:sz w:val="22"/>
          <w:szCs w:val="22"/>
        </w:rPr>
        <w:t xml:space="preserve">n Varianten Standard, </w:t>
      </w:r>
      <w:r w:rsidR="00B70E14" w:rsidRPr="00B94E23">
        <w:rPr>
          <w:rFonts w:cs="Arial"/>
          <w:bCs/>
          <w:color w:val="000000"/>
          <w:sz w:val="22"/>
          <w:szCs w:val="22"/>
        </w:rPr>
        <w:t>mit Beschicker</w:t>
      </w:r>
      <w:r w:rsidR="00386F49">
        <w:rPr>
          <w:rFonts w:cs="Arial"/>
          <w:bCs/>
          <w:color w:val="000000"/>
          <w:sz w:val="22"/>
          <w:szCs w:val="22"/>
        </w:rPr>
        <w:t xml:space="preserve"> (B)</w:t>
      </w:r>
      <w:r w:rsidR="00B70E14" w:rsidRPr="00B94E23">
        <w:rPr>
          <w:rFonts w:cs="Arial"/>
          <w:bCs/>
          <w:color w:val="000000"/>
          <w:sz w:val="22"/>
          <w:szCs w:val="22"/>
        </w:rPr>
        <w:t xml:space="preserve"> sowie mit Beschicker und Schrapper</w:t>
      </w:r>
      <w:r w:rsidR="00C70468">
        <w:rPr>
          <w:rFonts w:cs="Arial"/>
          <w:bCs/>
          <w:color w:val="000000"/>
          <w:sz w:val="22"/>
          <w:szCs w:val="22"/>
        </w:rPr>
        <w:t xml:space="preserve"> (BS)</w:t>
      </w:r>
      <w:r w:rsidR="00B70E14" w:rsidRPr="00B94E23">
        <w:rPr>
          <w:rFonts w:cs="Arial"/>
          <w:bCs/>
          <w:color w:val="000000"/>
          <w:sz w:val="22"/>
          <w:szCs w:val="22"/>
        </w:rPr>
        <w:t>. Er kann</w:t>
      </w:r>
      <w:r w:rsidR="00D32364">
        <w:rPr>
          <w:rFonts w:cs="Arial"/>
          <w:bCs/>
          <w:color w:val="000000"/>
          <w:sz w:val="22"/>
          <w:szCs w:val="22"/>
        </w:rPr>
        <w:t xml:space="preserve"> – </w:t>
      </w:r>
      <w:r w:rsidR="00B70E14" w:rsidRPr="00B94E23">
        <w:rPr>
          <w:rFonts w:cs="Arial"/>
          <w:bCs/>
          <w:color w:val="000000"/>
          <w:sz w:val="22"/>
          <w:szCs w:val="22"/>
        </w:rPr>
        <w:t xml:space="preserve">wie jeder EstrichBoy </w:t>
      </w:r>
      <w:r w:rsidR="00D32364">
        <w:rPr>
          <w:rFonts w:cs="Arial"/>
          <w:bCs/>
          <w:color w:val="000000"/>
          <w:sz w:val="22"/>
          <w:szCs w:val="22"/>
        </w:rPr>
        <w:t>– </w:t>
      </w:r>
      <w:r w:rsidR="00B70E14" w:rsidRPr="00B94E23">
        <w:rPr>
          <w:rFonts w:cs="Arial"/>
          <w:bCs/>
          <w:color w:val="000000"/>
          <w:sz w:val="22"/>
          <w:szCs w:val="22"/>
        </w:rPr>
        <w:t xml:space="preserve">auf individuelle Anforderungen </w:t>
      </w:r>
      <w:r w:rsidR="00D32364">
        <w:rPr>
          <w:rFonts w:cs="Arial"/>
          <w:bCs/>
          <w:color w:val="000000"/>
          <w:sz w:val="22"/>
          <w:szCs w:val="22"/>
        </w:rPr>
        <w:t xml:space="preserve">perfekt </w:t>
      </w:r>
      <w:r w:rsidR="00B70E14" w:rsidRPr="00B94E23">
        <w:rPr>
          <w:rFonts w:cs="Arial"/>
          <w:bCs/>
          <w:color w:val="000000"/>
          <w:sz w:val="22"/>
          <w:szCs w:val="22"/>
        </w:rPr>
        <w:t>angepasst werden. Dafür steh</w:t>
      </w:r>
      <w:r w:rsidR="00D32364">
        <w:rPr>
          <w:rFonts w:cs="Arial"/>
          <w:bCs/>
          <w:color w:val="000000"/>
          <w:sz w:val="22"/>
          <w:szCs w:val="22"/>
        </w:rPr>
        <w:t xml:space="preserve">t ein </w:t>
      </w:r>
      <w:r w:rsidR="00B70E14" w:rsidRPr="00B94E23">
        <w:rPr>
          <w:rFonts w:cs="Arial"/>
          <w:bCs/>
          <w:color w:val="000000"/>
          <w:sz w:val="22"/>
          <w:szCs w:val="22"/>
        </w:rPr>
        <w:t>umfassende</w:t>
      </w:r>
      <w:r w:rsidR="00D32364">
        <w:rPr>
          <w:rFonts w:cs="Arial"/>
          <w:bCs/>
          <w:color w:val="000000"/>
          <w:sz w:val="22"/>
          <w:szCs w:val="22"/>
        </w:rPr>
        <w:t>s</w:t>
      </w:r>
      <w:r w:rsidR="00B70E14" w:rsidRPr="00B94E23">
        <w:rPr>
          <w:rFonts w:cs="Arial"/>
          <w:bCs/>
          <w:color w:val="000000"/>
          <w:sz w:val="22"/>
          <w:szCs w:val="22"/>
        </w:rPr>
        <w:t xml:space="preserve"> Option</w:t>
      </w:r>
      <w:r w:rsidR="00D32364">
        <w:rPr>
          <w:rFonts w:cs="Arial"/>
          <w:bCs/>
          <w:color w:val="000000"/>
          <w:sz w:val="22"/>
          <w:szCs w:val="22"/>
        </w:rPr>
        <w:t>sangebot</w:t>
      </w:r>
      <w:r w:rsidR="00B70E14" w:rsidRPr="00B94E23">
        <w:rPr>
          <w:rFonts w:cs="Arial"/>
          <w:bCs/>
          <w:color w:val="000000"/>
          <w:sz w:val="22"/>
          <w:szCs w:val="22"/>
        </w:rPr>
        <w:t xml:space="preserve"> zur Verfügung. </w:t>
      </w:r>
    </w:p>
    <w:p w14:paraId="4FC8A573" w14:textId="77777777" w:rsidR="00B70E14" w:rsidRPr="00B94E23" w:rsidRDefault="00B70E14" w:rsidP="00D1470F">
      <w:pPr>
        <w:spacing w:line="276" w:lineRule="auto"/>
        <w:rPr>
          <w:rFonts w:cs="Arial"/>
          <w:bCs/>
          <w:color w:val="000000"/>
          <w:sz w:val="22"/>
          <w:szCs w:val="22"/>
        </w:rPr>
      </w:pPr>
    </w:p>
    <w:p w14:paraId="4313BB67" w14:textId="18E13C70" w:rsidR="00B70E14" w:rsidRPr="00B94E23" w:rsidRDefault="00B70E14" w:rsidP="00B70E14">
      <w:pPr>
        <w:pStyle w:val="Titelcorpo"/>
        <w:spacing w:line="276" w:lineRule="auto"/>
        <w:rPr>
          <w:rFonts w:ascii="Arial" w:hAnsi="Arial" w:cs="Arial"/>
          <w:b w:val="0"/>
          <w:bCs/>
          <w:color w:val="000000" w:themeColor="text1"/>
          <w:sz w:val="22"/>
          <w:szCs w:val="22"/>
        </w:rPr>
      </w:pPr>
      <w:r w:rsidRPr="00B94E23">
        <w:rPr>
          <w:rFonts w:ascii="Arial" w:hAnsi="Arial" w:cs="Arial"/>
          <w:b w:val="0"/>
          <w:bCs/>
          <w:color w:val="000000" w:themeColor="text1"/>
          <w:sz w:val="22"/>
          <w:szCs w:val="22"/>
          <w:u w:val="single"/>
          <w:lang w:bidi="de-DE"/>
        </w:rPr>
        <w:t>DC</w:t>
      </w:r>
      <w:r w:rsidR="005E4A35">
        <w:rPr>
          <w:rFonts w:ascii="Arial" w:hAnsi="Arial" w:cs="Arial"/>
          <w:b w:val="0"/>
          <w:bCs/>
          <w:color w:val="000000" w:themeColor="text1"/>
          <w:sz w:val="22"/>
          <w:szCs w:val="22"/>
          <w:u w:val="single"/>
          <w:lang w:bidi="de-DE"/>
        </w:rPr>
        <w:t xml:space="preserve"> </w:t>
      </w:r>
      <w:r w:rsidRPr="00B94E23">
        <w:rPr>
          <w:rFonts w:ascii="Arial" w:hAnsi="Arial" w:cs="Arial"/>
          <w:b w:val="0"/>
          <w:bCs/>
          <w:color w:val="000000" w:themeColor="text1"/>
          <w:sz w:val="22"/>
          <w:szCs w:val="22"/>
          <w:u w:val="single"/>
          <w:lang w:bidi="de-DE"/>
        </w:rPr>
        <w:t xml:space="preserve">260 – bewährtes Diesel-Powerpaket mit diesen </w:t>
      </w:r>
      <w:r w:rsidR="00B94E23" w:rsidRPr="00B94E23">
        <w:rPr>
          <w:rFonts w:ascii="Arial" w:hAnsi="Arial" w:cs="Arial"/>
          <w:b w:val="0"/>
          <w:bCs/>
          <w:color w:val="000000" w:themeColor="text1"/>
          <w:sz w:val="22"/>
          <w:szCs w:val="22"/>
          <w:u w:val="single"/>
          <w:lang w:bidi="de-DE"/>
        </w:rPr>
        <w:t>Vorteilen</w:t>
      </w:r>
      <w:r w:rsidRPr="00B94E23">
        <w:rPr>
          <w:rFonts w:ascii="Arial" w:hAnsi="Arial" w:cs="Arial"/>
          <w:b w:val="0"/>
          <w:bCs/>
          <w:color w:val="000000" w:themeColor="text1"/>
          <w:sz w:val="22"/>
          <w:szCs w:val="22"/>
          <w:u w:val="single"/>
          <w:lang w:bidi="de-DE"/>
        </w:rPr>
        <w:t>:</w:t>
      </w:r>
    </w:p>
    <w:p w14:paraId="2C7DD956" w14:textId="7215D675" w:rsidR="00B70E14" w:rsidRPr="00B94E23" w:rsidRDefault="00D1470F" w:rsidP="00B94E23">
      <w:pPr>
        <w:pStyle w:val="Listenabsatz"/>
        <w:numPr>
          <w:ilvl w:val="0"/>
          <w:numId w:val="17"/>
        </w:numPr>
        <w:spacing w:line="276" w:lineRule="auto"/>
        <w:rPr>
          <w:rFonts w:ascii="Arial" w:hAnsi="Arial" w:cs="Arial"/>
          <w:bCs/>
          <w:color w:val="000000"/>
          <w:sz w:val="22"/>
          <w:szCs w:val="22"/>
        </w:rPr>
      </w:pPr>
      <w:r w:rsidRPr="00B94E23">
        <w:rPr>
          <w:rFonts w:ascii="Arial" w:hAnsi="Arial" w:cs="Arial"/>
          <w:bCs/>
          <w:color w:val="000000"/>
          <w:sz w:val="22"/>
          <w:szCs w:val="22"/>
        </w:rPr>
        <w:t>DC</w:t>
      </w:r>
      <w:r w:rsidR="00D32364">
        <w:rPr>
          <w:rFonts w:ascii="Arial" w:hAnsi="Arial" w:cs="Arial"/>
          <w:bCs/>
          <w:color w:val="000000"/>
          <w:sz w:val="22"/>
          <w:szCs w:val="22"/>
        </w:rPr>
        <w:t xml:space="preserve"> </w:t>
      </w:r>
      <w:r w:rsidRPr="00B94E23">
        <w:rPr>
          <w:rFonts w:ascii="Arial" w:hAnsi="Arial" w:cs="Arial"/>
          <w:bCs/>
          <w:color w:val="000000"/>
          <w:sz w:val="22"/>
          <w:szCs w:val="22"/>
        </w:rPr>
        <w:t>260/45 mit sparsame</w:t>
      </w:r>
      <w:r w:rsidR="00B70E14" w:rsidRPr="00B94E23">
        <w:rPr>
          <w:rFonts w:ascii="Arial" w:hAnsi="Arial" w:cs="Arial"/>
          <w:bCs/>
          <w:color w:val="000000"/>
          <w:sz w:val="22"/>
          <w:szCs w:val="22"/>
        </w:rPr>
        <w:t>m</w:t>
      </w:r>
      <w:r w:rsidRPr="00B94E23">
        <w:rPr>
          <w:rFonts w:ascii="Arial" w:hAnsi="Arial" w:cs="Arial"/>
          <w:bCs/>
          <w:color w:val="000000"/>
          <w:sz w:val="22"/>
          <w:szCs w:val="22"/>
        </w:rPr>
        <w:t xml:space="preserve"> 3-Zylinder-Deutz TD 2.2 L3</w:t>
      </w:r>
      <w:r w:rsidR="00D32364">
        <w:rPr>
          <w:rFonts w:ascii="Arial" w:hAnsi="Arial" w:cs="Arial"/>
          <w:bCs/>
          <w:color w:val="000000"/>
          <w:sz w:val="22"/>
          <w:szCs w:val="22"/>
        </w:rPr>
        <w:t xml:space="preserve">, </w:t>
      </w:r>
      <w:r w:rsidRPr="00B94E23">
        <w:rPr>
          <w:rFonts w:ascii="Arial" w:hAnsi="Arial" w:cs="Arial"/>
          <w:bCs/>
          <w:color w:val="000000"/>
          <w:sz w:val="22"/>
          <w:szCs w:val="22"/>
        </w:rPr>
        <w:t xml:space="preserve">36,4 kW Leistung und </w:t>
      </w:r>
      <w:r w:rsidR="00C70468">
        <w:rPr>
          <w:rFonts w:ascii="Arial" w:hAnsi="Arial" w:cs="Arial"/>
          <w:bCs/>
          <w:color w:val="000000"/>
          <w:sz w:val="22"/>
          <w:szCs w:val="22"/>
        </w:rPr>
        <w:t>bis zu</w:t>
      </w:r>
      <w:r w:rsidRPr="00B94E23">
        <w:rPr>
          <w:rFonts w:ascii="Arial" w:hAnsi="Arial" w:cs="Arial"/>
          <w:bCs/>
          <w:color w:val="000000"/>
          <w:sz w:val="22"/>
          <w:szCs w:val="22"/>
        </w:rPr>
        <w:t xml:space="preserve"> 5 m</w:t>
      </w:r>
      <w:r w:rsidRPr="00B94E23">
        <w:rPr>
          <w:rFonts w:ascii="Arial" w:hAnsi="Arial" w:cs="Arial"/>
          <w:bCs/>
          <w:color w:val="000000"/>
          <w:sz w:val="22"/>
          <w:szCs w:val="22"/>
          <w:vertAlign w:val="superscript"/>
        </w:rPr>
        <w:t>3</w:t>
      </w:r>
      <w:r w:rsidRPr="00B94E23">
        <w:rPr>
          <w:rFonts w:ascii="Arial" w:hAnsi="Arial" w:cs="Arial"/>
          <w:bCs/>
          <w:color w:val="000000"/>
          <w:sz w:val="22"/>
          <w:szCs w:val="22"/>
        </w:rPr>
        <w:t xml:space="preserve">/h Fördermenge </w:t>
      </w:r>
    </w:p>
    <w:p w14:paraId="68F0637D" w14:textId="5DEC2583" w:rsidR="00B70E14" w:rsidRPr="00B94E23" w:rsidRDefault="00B70E14" w:rsidP="00B94E23">
      <w:pPr>
        <w:pStyle w:val="Listenabsatz"/>
        <w:numPr>
          <w:ilvl w:val="0"/>
          <w:numId w:val="17"/>
        </w:numPr>
        <w:spacing w:line="276" w:lineRule="auto"/>
        <w:rPr>
          <w:rFonts w:ascii="Arial" w:hAnsi="Arial" w:cs="Arial"/>
          <w:bCs/>
          <w:color w:val="000000"/>
          <w:sz w:val="22"/>
          <w:szCs w:val="22"/>
        </w:rPr>
      </w:pPr>
      <w:r w:rsidRPr="00B94E23">
        <w:rPr>
          <w:rFonts w:ascii="Arial" w:hAnsi="Arial" w:cs="Arial"/>
          <w:bCs/>
          <w:color w:val="000000"/>
          <w:sz w:val="22"/>
          <w:szCs w:val="22"/>
        </w:rPr>
        <w:t xml:space="preserve">Der leistungsstärkere </w:t>
      </w:r>
      <w:r w:rsidR="00D1470F" w:rsidRPr="00B94E23">
        <w:rPr>
          <w:rFonts w:ascii="Arial" w:hAnsi="Arial" w:cs="Arial"/>
          <w:bCs/>
          <w:color w:val="000000"/>
          <w:sz w:val="22"/>
          <w:szCs w:val="22"/>
        </w:rPr>
        <w:t>DC</w:t>
      </w:r>
      <w:r w:rsidR="00D32364">
        <w:rPr>
          <w:rFonts w:ascii="Arial" w:hAnsi="Arial" w:cs="Arial"/>
          <w:bCs/>
          <w:color w:val="000000"/>
          <w:sz w:val="22"/>
          <w:szCs w:val="22"/>
        </w:rPr>
        <w:t xml:space="preserve"> </w:t>
      </w:r>
      <w:r w:rsidR="00D1470F" w:rsidRPr="00B94E23">
        <w:rPr>
          <w:rFonts w:ascii="Arial" w:hAnsi="Arial" w:cs="Arial"/>
          <w:bCs/>
          <w:color w:val="000000"/>
          <w:sz w:val="22"/>
          <w:szCs w:val="22"/>
        </w:rPr>
        <w:t>260/55 mit 44,5 kW Leistung und bis zu 5,2 m</w:t>
      </w:r>
      <w:r w:rsidR="00D1470F" w:rsidRPr="00B94E23">
        <w:rPr>
          <w:rFonts w:ascii="Arial" w:hAnsi="Arial" w:cs="Arial"/>
          <w:bCs/>
          <w:color w:val="000000"/>
          <w:sz w:val="22"/>
          <w:szCs w:val="22"/>
          <w:vertAlign w:val="superscript"/>
        </w:rPr>
        <w:t>3</w:t>
      </w:r>
      <w:r w:rsidR="00D1470F" w:rsidRPr="00B94E23">
        <w:rPr>
          <w:rFonts w:ascii="Arial" w:hAnsi="Arial" w:cs="Arial"/>
          <w:bCs/>
          <w:color w:val="000000"/>
          <w:sz w:val="22"/>
          <w:szCs w:val="22"/>
        </w:rPr>
        <w:t>/h Fördermenge</w:t>
      </w:r>
    </w:p>
    <w:p w14:paraId="136771FE" w14:textId="403FA035" w:rsidR="00D1470F" w:rsidRPr="00B94E23" w:rsidRDefault="00B70E14" w:rsidP="00B94E23">
      <w:pPr>
        <w:pStyle w:val="Listenabsatz"/>
        <w:numPr>
          <w:ilvl w:val="0"/>
          <w:numId w:val="17"/>
        </w:numPr>
        <w:spacing w:line="276" w:lineRule="auto"/>
        <w:rPr>
          <w:rFonts w:ascii="Arial" w:hAnsi="Arial" w:cs="Arial"/>
          <w:bCs/>
          <w:color w:val="000000"/>
          <w:sz w:val="22"/>
          <w:szCs w:val="22"/>
        </w:rPr>
      </w:pPr>
      <w:r w:rsidRPr="00B94E23">
        <w:rPr>
          <w:rFonts w:ascii="Arial" w:hAnsi="Arial" w:cs="Arial"/>
          <w:bCs/>
          <w:color w:val="000000"/>
          <w:sz w:val="22"/>
          <w:szCs w:val="22"/>
        </w:rPr>
        <w:t>Optional mit Funktion ‚</w:t>
      </w:r>
      <w:proofErr w:type="spellStart"/>
      <w:r w:rsidR="00D1470F" w:rsidRPr="00B94E23">
        <w:rPr>
          <w:rFonts w:ascii="Arial" w:hAnsi="Arial" w:cs="Arial"/>
          <w:bCs/>
          <w:color w:val="000000"/>
          <w:sz w:val="22"/>
          <w:szCs w:val="22"/>
        </w:rPr>
        <w:t>BluePower</w:t>
      </w:r>
      <w:proofErr w:type="spellEnd"/>
      <w:r w:rsidRPr="00B94E23">
        <w:rPr>
          <w:rFonts w:ascii="Arial" w:hAnsi="Arial" w:cs="Arial"/>
          <w:bCs/>
          <w:color w:val="000000"/>
          <w:sz w:val="22"/>
          <w:szCs w:val="22"/>
        </w:rPr>
        <w:t xml:space="preserve">‘: </w:t>
      </w:r>
      <w:r w:rsidR="00D1470F" w:rsidRPr="00B94E23">
        <w:rPr>
          <w:rFonts w:ascii="Arial" w:hAnsi="Arial" w:cs="Arial"/>
          <w:bCs/>
          <w:color w:val="000000"/>
          <w:sz w:val="22"/>
          <w:szCs w:val="22"/>
        </w:rPr>
        <w:t xml:space="preserve">Motordrehzahl </w:t>
      </w:r>
      <w:r w:rsidRPr="00B94E23">
        <w:rPr>
          <w:rFonts w:ascii="Arial" w:hAnsi="Arial" w:cs="Arial"/>
          <w:bCs/>
          <w:color w:val="000000"/>
          <w:sz w:val="22"/>
          <w:szCs w:val="22"/>
        </w:rPr>
        <w:t xml:space="preserve">einstellbar </w:t>
      </w:r>
      <w:r w:rsidR="00D1470F" w:rsidRPr="00B94E23">
        <w:rPr>
          <w:rFonts w:ascii="Arial" w:hAnsi="Arial" w:cs="Arial"/>
          <w:bCs/>
          <w:color w:val="000000"/>
          <w:sz w:val="22"/>
          <w:szCs w:val="22"/>
        </w:rPr>
        <w:t>in fünf Stufen</w:t>
      </w:r>
      <w:r w:rsidR="00D32364">
        <w:rPr>
          <w:rFonts w:ascii="Arial" w:hAnsi="Arial" w:cs="Arial"/>
          <w:bCs/>
          <w:color w:val="000000"/>
          <w:sz w:val="22"/>
          <w:szCs w:val="22"/>
        </w:rPr>
        <w:t xml:space="preserve"> (</w:t>
      </w:r>
      <w:r w:rsidRPr="00B94E23">
        <w:rPr>
          <w:rFonts w:ascii="Arial" w:hAnsi="Arial" w:cs="Arial"/>
          <w:bCs/>
          <w:color w:val="000000"/>
          <w:sz w:val="22"/>
          <w:szCs w:val="22"/>
        </w:rPr>
        <w:t xml:space="preserve">angezeigt am </w:t>
      </w:r>
      <w:r w:rsidR="00D1470F" w:rsidRPr="00B94E23">
        <w:rPr>
          <w:rFonts w:ascii="Arial" w:hAnsi="Arial" w:cs="Arial"/>
          <w:bCs/>
          <w:color w:val="000000"/>
          <w:sz w:val="22"/>
          <w:szCs w:val="22"/>
        </w:rPr>
        <w:t>Display</w:t>
      </w:r>
      <w:r w:rsidRPr="00B94E23">
        <w:rPr>
          <w:rFonts w:ascii="Arial" w:hAnsi="Arial" w:cs="Arial"/>
          <w:bCs/>
          <w:color w:val="000000"/>
          <w:sz w:val="22"/>
          <w:szCs w:val="22"/>
        </w:rPr>
        <w:t xml:space="preserve">, ob </w:t>
      </w:r>
      <w:r w:rsidR="00D1470F" w:rsidRPr="00B94E23">
        <w:rPr>
          <w:rFonts w:ascii="Arial" w:hAnsi="Arial" w:cs="Arial"/>
          <w:bCs/>
          <w:color w:val="000000"/>
          <w:sz w:val="22"/>
          <w:szCs w:val="22"/>
        </w:rPr>
        <w:t>Kraftstoff gespart oder maximale Leistung ab</w:t>
      </w:r>
      <w:r w:rsidRPr="00B94E23">
        <w:rPr>
          <w:rFonts w:ascii="Arial" w:hAnsi="Arial" w:cs="Arial"/>
          <w:bCs/>
          <w:color w:val="000000"/>
          <w:sz w:val="22"/>
          <w:szCs w:val="22"/>
        </w:rPr>
        <w:t>ge</w:t>
      </w:r>
      <w:r w:rsidR="00D1470F" w:rsidRPr="00B94E23">
        <w:rPr>
          <w:rFonts w:ascii="Arial" w:hAnsi="Arial" w:cs="Arial"/>
          <w:bCs/>
          <w:color w:val="000000"/>
          <w:sz w:val="22"/>
          <w:szCs w:val="22"/>
        </w:rPr>
        <w:t>rufen wird</w:t>
      </w:r>
      <w:r w:rsidR="00D32364">
        <w:rPr>
          <w:rFonts w:ascii="Arial" w:hAnsi="Arial" w:cs="Arial"/>
          <w:bCs/>
          <w:color w:val="000000"/>
          <w:sz w:val="22"/>
          <w:szCs w:val="22"/>
        </w:rPr>
        <w:t>)</w:t>
      </w:r>
    </w:p>
    <w:p w14:paraId="48C8799C" w14:textId="31124B7D" w:rsidR="00B94E23" w:rsidRPr="00B94E23" w:rsidRDefault="00B94E23" w:rsidP="00B94E23">
      <w:pPr>
        <w:pStyle w:val="Listenabsatz"/>
        <w:numPr>
          <w:ilvl w:val="0"/>
          <w:numId w:val="17"/>
        </w:numPr>
        <w:spacing w:line="276" w:lineRule="auto"/>
        <w:rPr>
          <w:rFonts w:ascii="Arial" w:hAnsi="Arial" w:cs="Arial"/>
          <w:b/>
          <w:color w:val="000000" w:themeColor="text1"/>
          <w:sz w:val="22"/>
          <w:szCs w:val="22"/>
          <w:lang w:bidi="de-DE"/>
        </w:rPr>
      </w:pPr>
      <w:r w:rsidRPr="00B94E23">
        <w:rPr>
          <w:rFonts w:ascii="Arial" w:hAnsi="Arial" w:cs="Arial"/>
          <w:bCs/>
          <w:color w:val="000000"/>
          <w:sz w:val="22"/>
          <w:szCs w:val="22"/>
        </w:rPr>
        <w:t xml:space="preserve">Mischwerk </w:t>
      </w:r>
      <w:r w:rsidR="00D32364">
        <w:rPr>
          <w:rFonts w:ascii="Arial" w:hAnsi="Arial" w:cs="Arial"/>
          <w:bCs/>
          <w:color w:val="000000"/>
          <w:sz w:val="22"/>
          <w:szCs w:val="22"/>
        </w:rPr>
        <w:t>jetzt</w:t>
      </w:r>
      <w:r w:rsidRPr="00B94E23">
        <w:rPr>
          <w:rFonts w:ascii="Arial" w:hAnsi="Arial" w:cs="Arial"/>
          <w:bCs/>
          <w:color w:val="000000"/>
          <w:sz w:val="22"/>
          <w:szCs w:val="22"/>
        </w:rPr>
        <w:t xml:space="preserve"> voll hydraulisch angetrieben – </w:t>
      </w:r>
      <w:r w:rsidR="00D32364">
        <w:rPr>
          <w:rFonts w:ascii="Arial" w:hAnsi="Arial" w:cs="Arial"/>
          <w:bCs/>
          <w:color w:val="000000"/>
          <w:sz w:val="22"/>
          <w:szCs w:val="22"/>
        </w:rPr>
        <w:t>ganz ohne Riemen</w:t>
      </w:r>
      <w:r w:rsidRPr="00B94E23">
        <w:rPr>
          <w:rFonts w:ascii="Arial" w:hAnsi="Arial" w:cs="Arial"/>
          <w:bCs/>
          <w:color w:val="000000"/>
          <w:sz w:val="22"/>
          <w:szCs w:val="22"/>
        </w:rPr>
        <w:t xml:space="preserve"> </w:t>
      </w:r>
    </w:p>
    <w:p w14:paraId="7B845AC6" w14:textId="77777777" w:rsidR="00B70E14" w:rsidRPr="00B94E23" w:rsidRDefault="00D1470F" w:rsidP="00B94E23">
      <w:pPr>
        <w:pStyle w:val="Listenabsatz"/>
        <w:numPr>
          <w:ilvl w:val="0"/>
          <w:numId w:val="17"/>
        </w:numPr>
        <w:spacing w:line="276" w:lineRule="auto"/>
        <w:rPr>
          <w:rFonts w:ascii="Arial" w:hAnsi="Arial" w:cs="Arial"/>
          <w:bCs/>
          <w:color w:val="000000"/>
          <w:sz w:val="22"/>
          <w:szCs w:val="22"/>
        </w:rPr>
      </w:pPr>
      <w:r w:rsidRPr="00B94E23">
        <w:rPr>
          <w:rFonts w:ascii="Arial" w:hAnsi="Arial" w:cs="Arial"/>
          <w:bCs/>
          <w:color w:val="000000"/>
          <w:sz w:val="22"/>
          <w:szCs w:val="22"/>
        </w:rPr>
        <w:t xml:space="preserve">Alle </w:t>
      </w:r>
      <w:r w:rsidR="00B70E14" w:rsidRPr="00B94E23">
        <w:rPr>
          <w:rFonts w:ascii="Arial" w:hAnsi="Arial" w:cs="Arial"/>
          <w:bCs/>
          <w:color w:val="000000"/>
          <w:sz w:val="22"/>
          <w:szCs w:val="22"/>
        </w:rPr>
        <w:t>Modelle gemäß gülti</w:t>
      </w:r>
      <w:r w:rsidRPr="00B94E23">
        <w:rPr>
          <w:rFonts w:ascii="Arial" w:hAnsi="Arial" w:cs="Arial"/>
          <w:bCs/>
          <w:color w:val="000000"/>
          <w:sz w:val="22"/>
          <w:szCs w:val="22"/>
        </w:rPr>
        <w:t>ge</w:t>
      </w:r>
      <w:r w:rsidR="00B70E14" w:rsidRPr="00B94E23">
        <w:rPr>
          <w:rFonts w:ascii="Arial" w:hAnsi="Arial" w:cs="Arial"/>
          <w:bCs/>
          <w:color w:val="000000"/>
          <w:sz w:val="22"/>
          <w:szCs w:val="22"/>
        </w:rPr>
        <w:t>m</w:t>
      </w:r>
      <w:r w:rsidRPr="00B94E23">
        <w:rPr>
          <w:rFonts w:ascii="Arial" w:hAnsi="Arial" w:cs="Arial"/>
          <w:bCs/>
          <w:color w:val="000000"/>
          <w:sz w:val="22"/>
          <w:szCs w:val="22"/>
        </w:rPr>
        <w:t xml:space="preserve"> Emissionsstandard Stage V und strenge</w:t>
      </w:r>
      <w:r w:rsidR="00B70E14" w:rsidRPr="00B94E23">
        <w:rPr>
          <w:rFonts w:ascii="Arial" w:hAnsi="Arial" w:cs="Arial"/>
          <w:bCs/>
          <w:color w:val="000000"/>
          <w:sz w:val="22"/>
          <w:szCs w:val="22"/>
        </w:rPr>
        <w:t>n</w:t>
      </w:r>
      <w:r w:rsidRPr="00B94E23">
        <w:rPr>
          <w:rFonts w:ascii="Arial" w:hAnsi="Arial" w:cs="Arial"/>
          <w:bCs/>
          <w:color w:val="000000"/>
          <w:sz w:val="22"/>
          <w:szCs w:val="22"/>
        </w:rPr>
        <w:t xml:space="preserve"> Schallschutzvorgaben</w:t>
      </w:r>
    </w:p>
    <w:p w14:paraId="711CB14E" w14:textId="019ABBA4" w:rsidR="00D1470F" w:rsidRPr="00B94E23" w:rsidRDefault="00D1470F" w:rsidP="00B94E23">
      <w:pPr>
        <w:pStyle w:val="Listenabsatz"/>
        <w:numPr>
          <w:ilvl w:val="0"/>
          <w:numId w:val="17"/>
        </w:numPr>
        <w:spacing w:line="276" w:lineRule="auto"/>
        <w:rPr>
          <w:rFonts w:ascii="Arial" w:hAnsi="Arial" w:cs="Arial"/>
          <w:bCs/>
          <w:color w:val="000000"/>
          <w:sz w:val="22"/>
          <w:szCs w:val="22"/>
        </w:rPr>
      </w:pPr>
      <w:r w:rsidRPr="00B94E23">
        <w:rPr>
          <w:rFonts w:ascii="Arial" w:hAnsi="Arial" w:cs="Arial"/>
          <w:bCs/>
          <w:color w:val="000000"/>
          <w:sz w:val="22"/>
          <w:szCs w:val="22"/>
        </w:rPr>
        <w:t xml:space="preserve">TRGS 554 </w:t>
      </w:r>
      <w:r w:rsidR="00B70E14" w:rsidRPr="00B94E23">
        <w:rPr>
          <w:rFonts w:ascii="Arial" w:hAnsi="Arial" w:cs="Arial"/>
          <w:bCs/>
          <w:color w:val="000000"/>
          <w:sz w:val="22"/>
          <w:szCs w:val="22"/>
        </w:rPr>
        <w:t>Konformität für Betrieb</w:t>
      </w:r>
      <w:r w:rsidRPr="00B94E23">
        <w:rPr>
          <w:rFonts w:ascii="Arial" w:hAnsi="Arial" w:cs="Arial"/>
          <w:bCs/>
          <w:color w:val="000000"/>
          <w:sz w:val="22"/>
          <w:szCs w:val="22"/>
        </w:rPr>
        <w:t xml:space="preserve"> in (teil-)geschlossenen Bereichen </w:t>
      </w:r>
    </w:p>
    <w:p w14:paraId="563C6144" w14:textId="77777777" w:rsidR="003C2922" w:rsidRPr="00B94E23" w:rsidRDefault="003C2922" w:rsidP="00477EF0">
      <w:pPr>
        <w:spacing w:line="276" w:lineRule="auto"/>
        <w:rPr>
          <w:rFonts w:cs="Arial"/>
          <w:b/>
          <w:color w:val="000000" w:themeColor="text1"/>
          <w:sz w:val="22"/>
          <w:szCs w:val="22"/>
          <w:lang w:bidi="de-DE"/>
        </w:rPr>
      </w:pPr>
    </w:p>
    <w:p w14:paraId="0771609E" w14:textId="77777777" w:rsidR="003C2922" w:rsidRPr="00B94E23" w:rsidRDefault="003C2922" w:rsidP="00477EF0">
      <w:pPr>
        <w:spacing w:line="276" w:lineRule="auto"/>
        <w:rPr>
          <w:rFonts w:cs="Arial"/>
          <w:b/>
          <w:color w:val="000000" w:themeColor="text1"/>
          <w:sz w:val="22"/>
          <w:szCs w:val="22"/>
          <w:lang w:bidi="de-DE"/>
        </w:rPr>
      </w:pPr>
    </w:p>
    <w:p w14:paraId="20F3581B" w14:textId="6A785325" w:rsidR="00B94E23" w:rsidRPr="00702DD9" w:rsidRDefault="00B94E23" w:rsidP="00B94E23">
      <w:pPr>
        <w:spacing w:line="276" w:lineRule="auto"/>
        <w:rPr>
          <w:rFonts w:cs="Arial"/>
          <w:b/>
          <w:color w:val="000000" w:themeColor="text1"/>
          <w:sz w:val="22"/>
          <w:szCs w:val="22"/>
          <w:lang w:bidi="de-DE"/>
        </w:rPr>
      </w:pPr>
      <w:r w:rsidRPr="00702DD9">
        <w:rPr>
          <w:rFonts w:cs="Arial"/>
          <w:b/>
          <w:color w:val="000000" w:themeColor="text1"/>
          <w:sz w:val="22"/>
          <w:szCs w:val="22"/>
          <w:lang w:bidi="de-DE"/>
        </w:rPr>
        <w:t>Der neue Putzmeister TransMix 5.500</w:t>
      </w:r>
      <w:r w:rsidR="000468C8">
        <w:rPr>
          <w:rFonts w:cs="Arial"/>
          <w:b/>
          <w:color w:val="000000" w:themeColor="text1"/>
          <w:sz w:val="22"/>
          <w:szCs w:val="22"/>
          <w:lang w:bidi="de-DE"/>
        </w:rPr>
        <w:t xml:space="preserve"> TML</w:t>
      </w:r>
      <w:r w:rsidRPr="00702DD9">
        <w:rPr>
          <w:rFonts w:cs="Arial"/>
          <w:b/>
          <w:color w:val="000000" w:themeColor="text1"/>
          <w:sz w:val="22"/>
          <w:szCs w:val="22"/>
          <w:lang w:bidi="de-DE"/>
        </w:rPr>
        <w:t xml:space="preserve"> mit horizontalem Mischsystem</w:t>
      </w:r>
    </w:p>
    <w:p w14:paraId="3287B6B0" w14:textId="77777777" w:rsidR="00B94E23" w:rsidRPr="00702DD9" w:rsidRDefault="00B94E23" w:rsidP="00B94E23">
      <w:pPr>
        <w:spacing w:line="276" w:lineRule="auto"/>
        <w:rPr>
          <w:rFonts w:cs="Arial"/>
          <w:b/>
          <w:color w:val="000000" w:themeColor="text1"/>
          <w:sz w:val="22"/>
          <w:szCs w:val="22"/>
          <w:lang w:bidi="de-DE"/>
        </w:rPr>
      </w:pPr>
    </w:p>
    <w:p w14:paraId="0D613614" w14:textId="485C5D67" w:rsidR="00273683" w:rsidRPr="00702DD9" w:rsidRDefault="001F25A3" w:rsidP="000D5688">
      <w:pPr>
        <w:spacing w:line="276" w:lineRule="auto"/>
        <w:rPr>
          <w:sz w:val="22"/>
          <w:szCs w:val="22"/>
        </w:rPr>
      </w:pPr>
      <w:r w:rsidRPr="00702DD9">
        <w:rPr>
          <w:sz w:val="22"/>
          <w:szCs w:val="22"/>
        </w:rPr>
        <w:t xml:space="preserve">Mit dem neuen </w:t>
      </w:r>
      <w:r w:rsidR="000468C8">
        <w:rPr>
          <w:sz w:val="22"/>
          <w:szCs w:val="22"/>
        </w:rPr>
        <w:t xml:space="preserve">TransMix </w:t>
      </w:r>
      <w:r w:rsidR="00273683" w:rsidRPr="00702DD9">
        <w:rPr>
          <w:sz w:val="22"/>
          <w:szCs w:val="22"/>
        </w:rPr>
        <w:t>5.500</w:t>
      </w:r>
      <w:r w:rsidR="000468C8">
        <w:rPr>
          <w:sz w:val="22"/>
          <w:szCs w:val="22"/>
        </w:rPr>
        <w:t xml:space="preserve"> TML</w:t>
      </w:r>
      <w:r w:rsidR="00273683" w:rsidRPr="00702DD9">
        <w:rPr>
          <w:sz w:val="22"/>
          <w:szCs w:val="22"/>
        </w:rPr>
        <w:t xml:space="preserve"> </w:t>
      </w:r>
      <w:r w:rsidR="005F61F4" w:rsidRPr="00702DD9">
        <w:rPr>
          <w:sz w:val="22"/>
          <w:szCs w:val="22"/>
        </w:rPr>
        <w:t xml:space="preserve">hat Putzmeister </w:t>
      </w:r>
      <w:r w:rsidR="000D5688" w:rsidRPr="00702DD9">
        <w:rPr>
          <w:sz w:val="22"/>
          <w:szCs w:val="22"/>
        </w:rPr>
        <w:t xml:space="preserve">seiner TransMix-Serie </w:t>
      </w:r>
      <w:r w:rsidR="00273683" w:rsidRPr="00702DD9">
        <w:rPr>
          <w:sz w:val="22"/>
          <w:szCs w:val="22"/>
        </w:rPr>
        <w:t>einen weiteren</w:t>
      </w:r>
      <w:r w:rsidR="00DF1A86" w:rsidRPr="00702DD9">
        <w:rPr>
          <w:sz w:val="22"/>
          <w:szCs w:val="22"/>
        </w:rPr>
        <w:t>,</w:t>
      </w:r>
      <w:r w:rsidR="00273683" w:rsidRPr="00702DD9">
        <w:rPr>
          <w:sz w:val="22"/>
          <w:szCs w:val="22"/>
        </w:rPr>
        <w:t xml:space="preserve"> </w:t>
      </w:r>
      <w:r w:rsidR="004069F3" w:rsidRPr="00702DD9">
        <w:rPr>
          <w:sz w:val="22"/>
          <w:szCs w:val="22"/>
        </w:rPr>
        <w:t xml:space="preserve">wichtigen Baustein </w:t>
      </w:r>
      <w:r w:rsidR="000D5688">
        <w:rPr>
          <w:sz w:val="22"/>
          <w:szCs w:val="22"/>
        </w:rPr>
        <w:t>hinzugefügt</w:t>
      </w:r>
      <w:r w:rsidR="004069F3" w:rsidRPr="00702DD9">
        <w:rPr>
          <w:sz w:val="22"/>
          <w:szCs w:val="22"/>
        </w:rPr>
        <w:t xml:space="preserve">. </w:t>
      </w:r>
      <w:r w:rsidR="00A82DEB" w:rsidRPr="00702DD9">
        <w:rPr>
          <w:sz w:val="22"/>
          <w:szCs w:val="22"/>
        </w:rPr>
        <w:t xml:space="preserve">Die Bauweise des </w:t>
      </w:r>
      <w:r w:rsidR="00A177EE" w:rsidRPr="00702DD9">
        <w:rPr>
          <w:sz w:val="22"/>
          <w:szCs w:val="22"/>
        </w:rPr>
        <w:t xml:space="preserve">TransMix </w:t>
      </w:r>
      <w:r w:rsidR="00C86184" w:rsidRPr="00702DD9">
        <w:rPr>
          <w:sz w:val="22"/>
          <w:szCs w:val="22"/>
        </w:rPr>
        <w:t>5.500</w:t>
      </w:r>
      <w:r w:rsidR="00C86184">
        <w:rPr>
          <w:sz w:val="22"/>
          <w:szCs w:val="22"/>
        </w:rPr>
        <w:t xml:space="preserve"> TML</w:t>
      </w:r>
      <w:r w:rsidR="00C86184" w:rsidRPr="00702DD9">
        <w:rPr>
          <w:sz w:val="22"/>
          <w:szCs w:val="22"/>
        </w:rPr>
        <w:t xml:space="preserve"> </w:t>
      </w:r>
      <w:r w:rsidR="00A82DEB" w:rsidRPr="00702DD9">
        <w:rPr>
          <w:sz w:val="22"/>
          <w:szCs w:val="22"/>
        </w:rPr>
        <w:t>erlaubt den Einsatz bei</w:t>
      </w:r>
      <w:r w:rsidR="00273683" w:rsidRPr="00702DD9">
        <w:rPr>
          <w:sz w:val="22"/>
          <w:szCs w:val="22"/>
        </w:rPr>
        <w:t xml:space="preserve"> Bauvorhaben und Projekte</w:t>
      </w:r>
      <w:r w:rsidR="00951A2C" w:rsidRPr="00702DD9">
        <w:rPr>
          <w:sz w:val="22"/>
          <w:szCs w:val="22"/>
        </w:rPr>
        <w:t>n</w:t>
      </w:r>
      <w:r w:rsidR="00273683" w:rsidRPr="00702DD9">
        <w:rPr>
          <w:sz w:val="22"/>
          <w:szCs w:val="22"/>
        </w:rPr>
        <w:t xml:space="preserve"> </w:t>
      </w:r>
      <w:r w:rsidR="00A01296" w:rsidRPr="00702DD9">
        <w:rPr>
          <w:sz w:val="22"/>
          <w:szCs w:val="22"/>
        </w:rPr>
        <w:t>mit</w:t>
      </w:r>
      <w:r w:rsidR="00273683" w:rsidRPr="00702DD9">
        <w:rPr>
          <w:sz w:val="22"/>
          <w:szCs w:val="22"/>
        </w:rPr>
        <w:t xml:space="preserve"> Beschränkungen in der Zufahrtshöhe </w:t>
      </w:r>
      <w:r w:rsidR="00951A2C" w:rsidRPr="00702DD9">
        <w:rPr>
          <w:sz w:val="22"/>
          <w:szCs w:val="22"/>
        </w:rPr>
        <w:t xml:space="preserve">und </w:t>
      </w:r>
      <w:r w:rsidR="000C27D3" w:rsidRPr="00702DD9">
        <w:rPr>
          <w:sz w:val="22"/>
          <w:szCs w:val="22"/>
        </w:rPr>
        <w:t xml:space="preserve">ermöglicht ein schnelles und einfaches Einrichten auf der Baustelle. </w:t>
      </w:r>
      <w:r w:rsidR="000D5688">
        <w:rPr>
          <w:sz w:val="22"/>
          <w:szCs w:val="22"/>
        </w:rPr>
        <w:t xml:space="preserve">Doch auch </w:t>
      </w:r>
      <w:r w:rsidR="00273683" w:rsidRPr="00702DD9">
        <w:rPr>
          <w:sz w:val="22"/>
          <w:szCs w:val="22"/>
        </w:rPr>
        <w:t xml:space="preserve">beim </w:t>
      </w:r>
      <w:r w:rsidR="00C86184" w:rsidRPr="00702DD9">
        <w:rPr>
          <w:sz w:val="22"/>
          <w:szCs w:val="22"/>
        </w:rPr>
        <w:t>5.500</w:t>
      </w:r>
      <w:r w:rsidR="00C86184">
        <w:rPr>
          <w:sz w:val="22"/>
          <w:szCs w:val="22"/>
        </w:rPr>
        <w:t xml:space="preserve"> TML</w:t>
      </w:r>
      <w:r w:rsidR="00C86184" w:rsidRPr="00702DD9">
        <w:rPr>
          <w:sz w:val="22"/>
          <w:szCs w:val="22"/>
        </w:rPr>
        <w:t xml:space="preserve"> </w:t>
      </w:r>
      <w:r w:rsidR="000D5688">
        <w:rPr>
          <w:sz w:val="22"/>
          <w:szCs w:val="22"/>
        </w:rPr>
        <w:t>wird mithilfe</w:t>
      </w:r>
      <w:r w:rsidR="00273683" w:rsidRPr="00702DD9">
        <w:rPr>
          <w:sz w:val="22"/>
          <w:szCs w:val="22"/>
        </w:rPr>
        <w:t xml:space="preserve"> intelligent angeordneter Dosiereinheiten für Zuschlag und Bindemittel</w:t>
      </w:r>
      <w:r w:rsidR="000D5688">
        <w:rPr>
          <w:sz w:val="22"/>
          <w:szCs w:val="22"/>
        </w:rPr>
        <w:t xml:space="preserve"> </w:t>
      </w:r>
      <w:r w:rsidR="00273683" w:rsidRPr="00702DD9">
        <w:rPr>
          <w:sz w:val="22"/>
          <w:szCs w:val="22"/>
        </w:rPr>
        <w:t>alles</w:t>
      </w:r>
      <w:r w:rsidR="000D5688">
        <w:rPr>
          <w:sz w:val="22"/>
          <w:szCs w:val="22"/>
        </w:rPr>
        <w:t xml:space="preserve"> in einer Maschine</w:t>
      </w:r>
      <w:r w:rsidR="00273683" w:rsidRPr="00702DD9">
        <w:rPr>
          <w:sz w:val="22"/>
          <w:szCs w:val="22"/>
        </w:rPr>
        <w:t xml:space="preserve"> </w:t>
      </w:r>
      <w:r w:rsidR="000D5688">
        <w:rPr>
          <w:sz w:val="22"/>
          <w:szCs w:val="22"/>
        </w:rPr>
        <w:t xml:space="preserve">exakt </w:t>
      </w:r>
      <w:r w:rsidR="00273683" w:rsidRPr="00702DD9">
        <w:rPr>
          <w:sz w:val="22"/>
          <w:szCs w:val="22"/>
        </w:rPr>
        <w:t>dosiert, gemischt und gefördert</w:t>
      </w:r>
      <w:r w:rsidR="000D5688">
        <w:rPr>
          <w:sz w:val="22"/>
          <w:szCs w:val="22"/>
        </w:rPr>
        <w:t xml:space="preserve"> wie bei allen TransMix-Modellen</w:t>
      </w:r>
      <w:r w:rsidR="000D5688" w:rsidRPr="000D5688">
        <w:rPr>
          <w:sz w:val="22"/>
          <w:szCs w:val="22"/>
        </w:rPr>
        <w:t xml:space="preserve"> </w:t>
      </w:r>
      <w:r w:rsidR="000D5688">
        <w:rPr>
          <w:sz w:val="22"/>
          <w:szCs w:val="22"/>
        </w:rPr>
        <w:t>– nur eben horizontal.</w:t>
      </w:r>
      <w:r w:rsidR="00273683" w:rsidRPr="00702DD9">
        <w:rPr>
          <w:sz w:val="22"/>
          <w:szCs w:val="22"/>
        </w:rPr>
        <w:t xml:space="preserve">                    </w:t>
      </w:r>
    </w:p>
    <w:p w14:paraId="1A970867" w14:textId="77777777" w:rsidR="003C2922" w:rsidRPr="00B94E23" w:rsidRDefault="003C2922" w:rsidP="00477EF0">
      <w:pPr>
        <w:spacing w:line="276" w:lineRule="auto"/>
        <w:rPr>
          <w:rFonts w:cs="Arial"/>
          <w:b/>
          <w:color w:val="000000" w:themeColor="text1"/>
          <w:sz w:val="22"/>
          <w:szCs w:val="22"/>
          <w:lang w:bidi="de-DE"/>
        </w:rPr>
      </w:pPr>
    </w:p>
    <w:p w14:paraId="049AB4EB" w14:textId="0C418C91" w:rsidR="003C2922" w:rsidRPr="00AC3314" w:rsidRDefault="00B94E23" w:rsidP="00477EF0">
      <w:pPr>
        <w:spacing w:line="276" w:lineRule="auto"/>
        <w:rPr>
          <w:rFonts w:cs="Arial"/>
          <w:bCs/>
          <w:color w:val="000000" w:themeColor="text1"/>
          <w:sz w:val="22"/>
          <w:szCs w:val="22"/>
          <w:u w:val="single"/>
          <w:lang w:bidi="de-DE"/>
        </w:rPr>
      </w:pPr>
      <w:r w:rsidRPr="00AC3314">
        <w:rPr>
          <w:rFonts w:cs="Arial"/>
          <w:bCs/>
          <w:color w:val="000000" w:themeColor="text1"/>
          <w:sz w:val="22"/>
          <w:szCs w:val="22"/>
          <w:u w:val="single"/>
          <w:lang w:bidi="de-DE"/>
        </w:rPr>
        <w:t xml:space="preserve">Alles in einem – viele gute Gründe für den TransMix </w:t>
      </w:r>
      <w:r w:rsidR="00C86184" w:rsidRPr="00C86184">
        <w:rPr>
          <w:sz w:val="22"/>
          <w:szCs w:val="22"/>
          <w:u w:val="single"/>
        </w:rPr>
        <w:t>5.500 TML</w:t>
      </w:r>
      <w:r w:rsidRPr="00AC3314">
        <w:rPr>
          <w:rFonts w:cs="Arial"/>
          <w:bCs/>
          <w:color w:val="000000" w:themeColor="text1"/>
          <w:sz w:val="22"/>
          <w:szCs w:val="22"/>
          <w:u w:val="single"/>
          <w:lang w:bidi="de-DE"/>
        </w:rPr>
        <w:t>:</w:t>
      </w:r>
    </w:p>
    <w:p w14:paraId="639E1084" w14:textId="77777777" w:rsidR="00614E51" w:rsidRPr="00AC3314" w:rsidRDefault="00B94E23" w:rsidP="00D32364">
      <w:pPr>
        <w:pStyle w:val="Listenabsatz"/>
        <w:numPr>
          <w:ilvl w:val="0"/>
          <w:numId w:val="20"/>
        </w:numPr>
        <w:spacing w:line="276" w:lineRule="auto"/>
        <w:rPr>
          <w:rFonts w:ascii="Arial" w:hAnsi="Arial" w:cs="Arial"/>
          <w:bCs/>
          <w:color w:val="000000"/>
          <w:sz w:val="22"/>
          <w:szCs w:val="22"/>
        </w:rPr>
      </w:pPr>
      <w:r w:rsidRPr="00AC3314">
        <w:rPr>
          <w:rFonts w:ascii="Arial" w:hAnsi="Arial" w:cs="Arial"/>
          <w:bCs/>
          <w:color w:val="000000"/>
          <w:sz w:val="22"/>
          <w:szCs w:val="22"/>
        </w:rPr>
        <w:t xml:space="preserve">Weniger Material- und Arbeitskosten durch </w:t>
      </w:r>
      <w:r w:rsidR="00614E51" w:rsidRPr="00AC3314">
        <w:rPr>
          <w:rFonts w:ascii="Arial" w:hAnsi="Arial" w:cs="Arial"/>
          <w:bCs/>
          <w:color w:val="000000"/>
          <w:sz w:val="22"/>
          <w:szCs w:val="22"/>
        </w:rPr>
        <w:t xml:space="preserve">eine </w:t>
      </w:r>
      <w:r w:rsidRPr="00AC3314">
        <w:rPr>
          <w:rFonts w:ascii="Arial" w:hAnsi="Arial" w:cs="Arial"/>
          <w:bCs/>
          <w:color w:val="000000"/>
          <w:sz w:val="22"/>
          <w:szCs w:val="22"/>
        </w:rPr>
        <w:t xml:space="preserve">einfache Handhabung und vollautomatische Befüllung </w:t>
      </w:r>
    </w:p>
    <w:p w14:paraId="4974AF03" w14:textId="711E8A88" w:rsidR="00F42A1F" w:rsidRPr="00AC3314" w:rsidRDefault="00F42A1F" w:rsidP="00F42A1F">
      <w:pPr>
        <w:pStyle w:val="Listenabsatz"/>
        <w:numPr>
          <w:ilvl w:val="0"/>
          <w:numId w:val="20"/>
        </w:numPr>
        <w:rPr>
          <w:rFonts w:ascii="Arial" w:hAnsi="Arial" w:cs="Arial"/>
          <w:sz w:val="22"/>
          <w:szCs w:val="22"/>
        </w:rPr>
      </w:pPr>
      <w:r w:rsidRPr="00AC3314">
        <w:rPr>
          <w:rFonts w:ascii="Arial" w:hAnsi="Arial" w:cs="Arial"/>
          <w:sz w:val="22"/>
          <w:szCs w:val="22"/>
        </w:rPr>
        <w:t xml:space="preserve">Exakte Dosierung der Zuschlagsstoffe und Bindemittel – Datenlogger erlaubt ständige Verifikation der Materialqualität und damit </w:t>
      </w:r>
      <w:r w:rsidR="000D5688" w:rsidRPr="00AC3314">
        <w:rPr>
          <w:rFonts w:ascii="Arial" w:hAnsi="Arial" w:cs="Arial"/>
          <w:sz w:val="22"/>
          <w:szCs w:val="22"/>
        </w:rPr>
        <w:t xml:space="preserve">den </w:t>
      </w:r>
      <w:r w:rsidRPr="00AC3314">
        <w:rPr>
          <w:rFonts w:ascii="Arial" w:hAnsi="Arial" w:cs="Arial"/>
          <w:sz w:val="22"/>
          <w:szCs w:val="22"/>
        </w:rPr>
        <w:t>Nachweis für die Rezepturtreue</w:t>
      </w:r>
    </w:p>
    <w:p w14:paraId="0C7280CB" w14:textId="39901725" w:rsidR="004633EF" w:rsidRPr="00AC3314" w:rsidRDefault="004633EF" w:rsidP="004633EF">
      <w:pPr>
        <w:pStyle w:val="Listenabsatz"/>
        <w:numPr>
          <w:ilvl w:val="0"/>
          <w:numId w:val="20"/>
        </w:numPr>
        <w:rPr>
          <w:rFonts w:ascii="Arial" w:hAnsi="Arial" w:cs="Arial"/>
          <w:sz w:val="22"/>
          <w:szCs w:val="22"/>
        </w:rPr>
      </w:pPr>
      <w:r w:rsidRPr="00AC3314">
        <w:rPr>
          <w:rFonts w:ascii="Arial" w:hAnsi="Arial" w:cs="Arial"/>
          <w:sz w:val="22"/>
          <w:szCs w:val="22"/>
        </w:rPr>
        <w:t xml:space="preserve">Keine Abfälle und Restmengen – </w:t>
      </w:r>
      <w:r w:rsidR="000D5688" w:rsidRPr="00AC3314">
        <w:rPr>
          <w:rFonts w:ascii="Arial" w:hAnsi="Arial" w:cs="Arial"/>
          <w:sz w:val="22"/>
          <w:szCs w:val="22"/>
        </w:rPr>
        <w:t>g</w:t>
      </w:r>
      <w:r w:rsidRPr="00AC3314">
        <w:rPr>
          <w:rFonts w:ascii="Arial" w:hAnsi="Arial" w:cs="Arial"/>
          <w:sz w:val="22"/>
          <w:szCs w:val="22"/>
        </w:rPr>
        <w:t>eringe Entsorgungskosten</w:t>
      </w:r>
    </w:p>
    <w:p w14:paraId="53F92CD2" w14:textId="57B33EA0" w:rsidR="00F42A1F" w:rsidRPr="00AC3314" w:rsidRDefault="00F42A1F" w:rsidP="00F42A1F">
      <w:pPr>
        <w:pStyle w:val="Listenabsatz"/>
        <w:numPr>
          <w:ilvl w:val="0"/>
          <w:numId w:val="20"/>
        </w:numPr>
        <w:rPr>
          <w:rFonts w:ascii="Arial" w:hAnsi="Arial" w:cs="Arial"/>
          <w:sz w:val="22"/>
          <w:szCs w:val="22"/>
        </w:rPr>
      </w:pPr>
      <w:r w:rsidRPr="00AC3314">
        <w:rPr>
          <w:rFonts w:ascii="Arial" w:hAnsi="Arial" w:cs="Arial"/>
          <w:sz w:val="22"/>
          <w:szCs w:val="22"/>
        </w:rPr>
        <w:t xml:space="preserve">Erleichtertes Nachladen auf der Baustelle – </w:t>
      </w:r>
      <w:r w:rsidR="000D5688" w:rsidRPr="00AC3314">
        <w:rPr>
          <w:rFonts w:ascii="Arial" w:hAnsi="Arial" w:cs="Arial"/>
          <w:sz w:val="22"/>
          <w:szCs w:val="22"/>
        </w:rPr>
        <w:t>auch</w:t>
      </w:r>
      <w:r w:rsidRPr="00AC3314">
        <w:rPr>
          <w:rFonts w:ascii="Arial" w:hAnsi="Arial" w:cs="Arial"/>
          <w:sz w:val="22"/>
          <w:szCs w:val="22"/>
        </w:rPr>
        <w:t xml:space="preserve"> von Zuschlag durch Telelader oder Kipper mit Greifer</w:t>
      </w:r>
    </w:p>
    <w:p w14:paraId="0D5BFFEB" w14:textId="4A7D1979" w:rsidR="00FA298B" w:rsidRPr="00AC3314" w:rsidRDefault="00EF3C72" w:rsidP="00EF3C72">
      <w:pPr>
        <w:pStyle w:val="Listenabsatz"/>
        <w:numPr>
          <w:ilvl w:val="0"/>
          <w:numId w:val="20"/>
        </w:numPr>
        <w:rPr>
          <w:rFonts w:ascii="Arial" w:hAnsi="Arial" w:cs="Arial"/>
          <w:sz w:val="22"/>
          <w:szCs w:val="22"/>
        </w:rPr>
      </w:pPr>
      <w:r w:rsidRPr="00AC3314">
        <w:rPr>
          <w:rFonts w:ascii="Arial" w:hAnsi="Arial" w:cs="Arial"/>
          <w:sz w:val="22"/>
          <w:szCs w:val="22"/>
        </w:rPr>
        <w:t xml:space="preserve">Minimales Eigengewicht </w:t>
      </w:r>
      <w:r w:rsidR="00FA298B" w:rsidRPr="00AC3314">
        <w:rPr>
          <w:rFonts w:ascii="Arial" w:hAnsi="Arial" w:cs="Arial"/>
          <w:sz w:val="22"/>
          <w:szCs w:val="22"/>
        </w:rPr>
        <w:t>mit maximale</w:t>
      </w:r>
      <w:r w:rsidR="00CF3EED" w:rsidRPr="00AC3314">
        <w:rPr>
          <w:rFonts w:ascii="Arial" w:hAnsi="Arial" w:cs="Arial"/>
          <w:sz w:val="22"/>
          <w:szCs w:val="22"/>
        </w:rPr>
        <w:t>r</w:t>
      </w:r>
      <w:r w:rsidR="00FA298B" w:rsidRPr="00AC3314">
        <w:rPr>
          <w:rFonts w:ascii="Arial" w:hAnsi="Arial" w:cs="Arial"/>
          <w:sz w:val="22"/>
          <w:szCs w:val="22"/>
        </w:rPr>
        <w:t xml:space="preserve"> Zuladung</w:t>
      </w:r>
    </w:p>
    <w:p w14:paraId="09790F71" w14:textId="0018B4BD" w:rsidR="00862CF4" w:rsidRPr="00AC3314" w:rsidRDefault="00862CF4" w:rsidP="00862CF4">
      <w:pPr>
        <w:pStyle w:val="Listenabsatz"/>
        <w:numPr>
          <w:ilvl w:val="0"/>
          <w:numId w:val="21"/>
        </w:numPr>
        <w:ind w:left="709"/>
        <w:rPr>
          <w:rFonts w:ascii="Arial" w:hAnsi="Arial" w:cs="Arial"/>
          <w:sz w:val="22"/>
          <w:szCs w:val="22"/>
        </w:rPr>
      </w:pPr>
      <w:r w:rsidRPr="00AC3314">
        <w:rPr>
          <w:rFonts w:ascii="Arial" w:hAnsi="Arial" w:cs="Arial"/>
          <w:sz w:val="22"/>
          <w:szCs w:val="22"/>
        </w:rPr>
        <w:t xml:space="preserve">Keine Einschränkungen im Lichtraumprofil – </w:t>
      </w:r>
      <w:r w:rsidR="000D5688" w:rsidRPr="00AC3314">
        <w:rPr>
          <w:rFonts w:ascii="Arial" w:hAnsi="Arial" w:cs="Arial"/>
          <w:sz w:val="22"/>
          <w:szCs w:val="22"/>
        </w:rPr>
        <w:t>Einsätze</w:t>
      </w:r>
      <w:r w:rsidRPr="00AC3314">
        <w:rPr>
          <w:rFonts w:ascii="Arial" w:hAnsi="Arial" w:cs="Arial"/>
          <w:sz w:val="22"/>
          <w:szCs w:val="22"/>
        </w:rPr>
        <w:t xml:space="preserve"> auch auf </w:t>
      </w:r>
      <w:r w:rsidR="000D5688" w:rsidRPr="00AC3314">
        <w:rPr>
          <w:rFonts w:ascii="Arial" w:hAnsi="Arial" w:cs="Arial"/>
          <w:sz w:val="22"/>
          <w:szCs w:val="22"/>
        </w:rPr>
        <w:t>höhenbegrenzten</w:t>
      </w:r>
      <w:r w:rsidRPr="00AC3314">
        <w:rPr>
          <w:rFonts w:ascii="Arial" w:hAnsi="Arial" w:cs="Arial"/>
          <w:sz w:val="22"/>
          <w:szCs w:val="22"/>
        </w:rPr>
        <w:t xml:space="preserve"> Baustellen</w:t>
      </w:r>
      <w:r w:rsidR="000D5688" w:rsidRPr="00AC3314">
        <w:rPr>
          <w:rFonts w:ascii="Arial" w:hAnsi="Arial" w:cs="Arial"/>
          <w:sz w:val="22"/>
          <w:szCs w:val="22"/>
        </w:rPr>
        <w:t xml:space="preserve"> </w:t>
      </w:r>
      <w:r w:rsidRPr="00AC3314">
        <w:rPr>
          <w:rFonts w:ascii="Arial" w:hAnsi="Arial" w:cs="Arial"/>
          <w:sz w:val="22"/>
          <w:szCs w:val="22"/>
        </w:rPr>
        <w:t>wie Tunnel</w:t>
      </w:r>
      <w:r w:rsidR="000D5688" w:rsidRPr="00AC3314">
        <w:rPr>
          <w:rFonts w:ascii="Arial" w:hAnsi="Arial" w:cs="Arial"/>
          <w:sz w:val="22"/>
          <w:szCs w:val="22"/>
        </w:rPr>
        <w:t>n</w:t>
      </w:r>
      <w:r w:rsidRPr="00AC3314">
        <w:rPr>
          <w:rFonts w:ascii="Arial" w:hAnsi="Arial" w:cs="Arial"/>
          <w:sz w:val="22"/>
          <w:szCs w:val="22"/>
        </w:rPr>
        <w:t>, Tiefgaragen oder unter Oberleitungen möglich</w:t>
      </w:r>
    </w:p>
    <w:p w14:paraId="73880586" w14:textId="2B65FB0E" w:rsidR="00EF3C72" w:rsidRPr="00AC3314" w:rsidRDefault="00EF3C72" w:rsidP="00CF3EED">
      <w:pPr>
        <w:pStyle w:val="Listenabsatz"/>
        <w:numPr>
          <w:ilvl w:val="0"/>
          <w:numId w:val="20"/>
        </w:numPr>
        <w:rPr>
          <w:rFonts w:ascii="Arial" w:hAnsi="Arial" w:cs="Arial"/>
          <w:sz w:val="22"/>
          <w:szCs w:val="22"/>
        </w:rPr>
      </w:pPr>
      <w:r w:rsidRPr="00AC3314">
        <w:rPr>
          <w:rFonts w:ascii="Arial" w:hAnsi="Arial" w:cs="Arial"/>
          <w:sz w:val="22"/>
          <w:szCs w:val="22"/>
        </w:rPr>
        <w:t>Auflieger</w:t>
      </w:r>
      <w:r w:rsidR="000D5688" w:rsidRPr="00AC3314">
        <w:rPr>
          <w:rFonts w:ascii="Arial" w:hAnsi="Arial" w:cs="Arial"/>
          <w:sz w:val="22"/>
          <w:szCs w:val="22"/>
        </w:rPr>
        <w:t>-</w:t>
      </w:r>
      <w:r w:rsidRPr="00AC3314">
        <w:rPr>
          <w:rFonts w:ascii="Arial" w:hAnsi="Arial" w:cs="Arial"/>
          <w:sz w:val="22"/>
          <w:szCs w:val="22"/>
        </w:rPr>
        <w:t>System mit zwei Len</w:t>
      </w:r>
      <w:r w:rsidR="00FA298B" w:rsidRPr="00AC3314">
        <w:rPr>
          <w:rFonts w:ascii="Arial" w:hAnsi="Arial" w:cs="Arial"/>
          <w:sz w:val="22"/>
          <w:szCs w:val="22"/>
        </w:rPr>
        <w:t>k- und einer Liftachse</w:t>
      </w:r>
      <w:r w:rsidR="00CF3EED" w:rsidRPr="00AC3314">
        <w:rPr>
          <w:rFonts w:ascii="Arial" w:hAnsi="Arial" w:cs="Arial"/>
          <w:sz w:val="22"/>
          <w:szCs w:val="22"/>
        </w:rPr>
        <w:t xml:space="preserve"> zum schnellen und einfachen </w:t>
      </w:r>
      <w:r w:rsidR="00041DB4" w:rsidRPr="00AC3314">
        <w:rPr>
          <w:rFonts w:ascii="Arial" w:hAnsi="Arial" w:cs="Arial"/>
          <w:sz w:val="22"/>
          <w:szCs w:val="22"/>
        </w:rPr>
        <w:t>Manövrieren</w:t>
      </w:r>
      <w:r w:rsidR="00CF3EED" w:rsidRPr="00AC3314">
        <w:rPr>
          <w:rFonts w:ascii="Arial" w:hAnsi="Arial" w:cs="Arial"/>
          <w:sz w:val="22"/>
          <w:szCs w:val="22"/>
        </w:rPr>
        <w:t xml:space="preserve"> auf Baustellen</w:t>
      </w:r>
    </w:p>
    <w:p w14:paraId="7F881E79" w14:textId="137EE037" w:rsidR="00614E51" w:rsidRPr="00AC3314" w:rsidRDefault="00614E51" w:rsidP="00D32364">
      <w:pPr>
        <w:pStyle w:val="Listenabsatz"/>
        <w:numPr>
          <w:ilvl w:val="0"/>
          <w:numId w:val="20"/>
        </w:numPr>
        <w:spacing w:line="276" w:lineRule="auto"/>
        <w:rPr>
          <w:rFonts w:ascii="Arial" w:hAnsi="Arial" w:cs="Arial"/>
          <w:bCs/>
          <w:color w:val="000000" w:themeColor="text1"/>
          <w:sz w:val="22"/>
          <w:szCs w:val="22"/>
        </w:rPr>
      </w:pPr>
      <w:r w:rsidRPr="00AC3314">
        <w:rPr>
          <w:rFonts w:ascii="Arial" w:hAnsi="Arial" w:cs="Arial"/>
          <w:bCs/>
          <w:color w:val="000000"/>
          <w:sz w:val="22"/>
          <w:szCs w:val="22"/>
        </w:rPr>
        <w:t>Mit h</w:t>
      </w:r>
      <w:r w:rsidR="00B94E23" w:rsidRPr="00AC3314">
        <w:rPr>
          <w:rFonts w:ascii="Arial" w:hAnsi="Arial" w:cs="Arial"/>
          <w:bCs/>
          <w:color w:val="000000" w:themeColor="text1"/>
          <w:sz w:val="22"/>
          <w:szCs w:val="22"/>
        </w:rPr>
        <w:t>ydraulische</w:t>
      </w:r>
      <w:r w:rsidRPr="00AC3314">
        <w:rPr>
          <w:rFonts w:ascii="Arial" w:hAnsi="Arial" w:cs="Arial"/>
          <w:bCs/>
          <w:color w:val="000000" w:themeColor="text1"/>
          <w:sz w:val="22"/>
          <w:szCs w:val="22"/>
        </w:rPr>
        <w:t>m</w:t>
      </w:r>
      <w:r w:rsidR="00B94E23" w:rsidRPr="00AC3314">
        <w:rPr>
          <w:rFonts w:ascii="Arial" w:hAnsi="Arial" w:cs="Arial"/>
          <w:bCs/>
          <w:color w:val="000000" w:themeColor="text1"/>
          <w:sz w:val="22"/>
          <w:szCs w:val="22"/>
        </w:rPr>
        <w:t xml:space="preserve"> Antrieb der Schlauchtrommel </w:t>
      </w:r>
      <w:r w:rsidRPr="00AC3314">
        <w:rPr>
          <w:rFonts w:ascii="Arial" w:hAnsi="Arial" w:cs="Arial"/>
          <w:bCs/>
          <w:color w:val="000000" w:themeColor="text1"/>
          <w:sz w:val="22"/>
          <w:szCs w:val="22"/>
        </w:rPr>
        <w:t>(100 m Schlauchlänge) für ein schnelles,</w:t>
      </w:r>
      <w:r w:rsidR="00B94E23" w:rsidRPr="00AC3314">
        <w:rPr>
          <w:rFonts w:ascii="Arial" w:hAnsi="Arial" w:cs="Arial"/>
          <w:bCs/>
          <w:color w:val="000000" w:themeColor="text1"/>
          <w:sz w:val="22"/>
          <w:szCs w:val="22"/>
        </w:rPr>
        <w:t xml:space="preserve"> komfortables</w:t>
      </w:r>
      <w:r w:rsidR="000E506F" w:rsidRPr="00AC3314">
        <w:rPr>
          <w:rFonts w:ascii="Arial" w:hAnsi="Arial" w:cs="Arial"/>
          <w:bCs/>
          <w:color w:val="000000" w:themeColor="text1"/>
          <w:sz w:val="22"/>
          <w:szCs w:val="22"/>
        </w:rPr>
        <w:t xml:space="preserve"> Aus- und Einrollen der Schlauchleitung</w:t>
      </w:r>
    </w:p>
    <w:p w14:paraId="55BD8523" w14:textId="4A639416" w:rsidR="00DC5BD5" w:rsidRPr="00AC3314" w:rsidRDefault="00DC5BD5" w:rsidP="00702DD9">
      <w:pPr>
        <w:pStyle w:val="Listenabsatz"/>
        <w:numPr>
          <w:ilvl w:val="0"/>
          <w:numId w:val="21"/>
        </w:numPr>
        <w:ind w:left="709"/>
        <w:rPr>
          <w:rFonts w:ascii="Arial" w:hAnsi="Arial" w:cs="Arial"/>
          <w:sz w:val="22"/>
          <w:szCs w:val="22"/>
        </w:rPr>
      </w:pPr>
      <w:r w:rsidRPr="00AC3314">
        <w:rPr>
          <w:rFonts w:ascii="Arial" w:hAnsi="Arial" w:cs="Arial"/>
          <w:sz w:val="22"/>
          <w:szCs w:val="22"/>
        </w:rPr>
        <w:t>Leistungsstarker, wassergekühlter Dieselmotor mit</w:t>
      </w:r>
      <w:r w:rsidR="005373DF" w:rsidRPr="00AC3314">
        <w:rPr>
          <w:rFonts w:ascii="Arial" w:hAnsi="Arial" w:cs="Arial"/>
          <w:sz w:val="22"/>
          <w:szCs w:val="22"/>
        </w:rPr>
        <w:t xml:space="preserve"> </w:t>
      </w:r>
      <w:r w:rsidRPr="00AC3314">
        <w:rPr>
          <w:rFonts w:ascii="Arial" w:hAnsi="Arial" w:cs="Arial"/>
          <w:sz w:val="22"/>
          <w:szCs w:val="22"/>
        </w:rPr>
        <w:t>Abgasstufe V</w:t>
      </w:r>
    </w:p>
    <w:p w14:paraId="62A965E1" w14:textId="4747D129" w:rsidR="00DC5BD5" w:rsidRPr="00AC3314" w:rsidRDefault="00DC5BD5" w:rsidP="00702DD9">
      <w:pPr>
        <w:pStyle w:val="Listenabsatz"/>
        <w:numPr>
          <w:ilvl w:val="0"/>
          <w:numId w:val="21"/>
        </w:numPr>
        <w:ind w:left="709"/>
        <w:rPr>
          <w:rFonts w:ascii="Arial" w:hAnsi="Arial" w:cs="Arial"/>
          <w:sz w:val="22"/>
          <w:szCs w:val="22"/>
        </w:rPr>
      </w:pPr>
      <w:r w:rsidRPr="00AC3314">
        <w:rPr>
          <w:rFonts w:ascii="Arial" w:hAnsi="Arial" w:cs="Arial"/>
          <w:sz w:val="22"/>
          <w:szCs w:val="22"/>
        </w:rPr>
        <w:t xml:space="preserve">Integrierter Dieselpartikelfilter – </w:t>
      </w:r>
      <w:r w:rsidR="000D5688" w:rsidRPr="00AC3314">
        <w:rPr>
          <w:rFonts w:ascii="Arial" w:hAnsi="Arial" w:cs="Arial"/>
          <w:sz w:val="22"/>
          <w:szCs w:val="22"/>
        </w:rPr>
        <w:t>u</w:t>
      </w:r>
      <w:r w:rsidRPr="00AC3314">
        <w:rPr>
          <w:rFonts w:ascii="Arial" w:hAnsi="Arial" w:cs="Arial"/>
          <w:sz w:val="22"/>
          <w:szCs w:val="22"/>
        </w:rPr>
        <w:t>mweltfreundliches Arbeiten auch in Luftreinhaltegebieten</w:t>
      </w:r>
    </w:p>
    <w:p w14:paraId="3050752E" w14:textId="58A61B13" w:rsidR="00DC5BD5" w:rsidRPr="00AC3314" w:rsidRDefault="00DC5BD5" w:rsidP="00702DD9">
      <w:pPr>
        <w:pStyle w:val="Listenabsatz"/>
        <w:numPr>
          <w:ilvl w:val="0"/>
          <w:numId w:val="21"/>
        </w:numPr>
        <w:ind w:left="709"/>
        <w:rPr>
          <w:rFonts w:ascii="Arial" w:hAnsi="Arial" w:cs="Arial"/>
          <w:sz w:val="22"/>
          <w:szCs w:val="22"/>
        </w:rPr>
      </w:pPr>
      <w:r w:rsidRPr="00AC3314">
        <w:rPr>
          <w:rFonts w:ascii="Arial" w:hAnsi="Arial" w:cs="Arial"/>
          <w:sz w:val="22"/>
          <w:szCs w:val="22"/>
        </w:rPr>
        <w:t>Reduzierung von Rüstzeiten und Personalaufwand – Einsparung von Betriebskosten</w:t>
      </w:r>
    </w:p>
    <w:p w14:paraId="0BF5BE6A" w14:textId="77777777" w:rsidR="003C2922" w:rsidRPr="00B94E23" w:rsidRDefault="003C2922" w:rsidP="00D86344">
      <w:pPr>
        <w:spacing w:line="276" w:lineRule="auto"/>
        <w:rPr>
          <w:rFonts w:cs="Arial"/>
          <w:b/>
          <w:color w:val="000000" w:themeColor="text1"/>
          <w:sz w:val="22"/>
          <w:szCs w:val="22"/>
          <w:lang w:bidi="de-DE"/>
        </w:rPr>
      </w:pPr>
    </w:p>
    <w:p w14:paraId="5C8F2F25" w14:textId="3C341CAF" w:rsidR="003C2922" w:rsidRPr="00B94E23" w:rsidRDefault="00654E00" w:rsidP="00CF7C26">
      <w:pPr>
        <w:spacing w:line="276" w:lineRule="auto"/>
        <w:rPr>
          <w:rFonts w:cs="Arial"/>
          <w:b/>
          <w:color w:val="000000" w:themeColor="text1"/>
          <w:sz w:val="22"/>
          <w:szCs w:val="22"/>
          <w:lang w:bidi="de-DE"/>
        </w:rPr>
      </w:pPr>
      <w:r w:rsidRPr="00654E00">
        <w:rPr>
          <w:rFonts w:cs="Arial"/>
          <w:b/>
          <w:bCs/>
          <w:color w:val="000000" w:themeColor="text1"/>
          <w:sz w:val="22"/>
          <w:szCs w:val="22"/>
          <w:lang w:bidi="de-DE"/>
        </w:rPr>
        <w:t>Putzmeister Statoren im neuen Look, aber mit der gleichen Power</w:t>
      </w:r>
    </w:p>
    <w:p w14:paraId="20DD5E8E" w14:textId="77777777" w:rsidR="00654E00" w:rsidRDefault="00654E00" w:rsidP="00D86344">
      <w:pPr>
        <w:spacing w:line="276" w:lineRule="auto"/>
        <w:rPr>
          <w:rFonts w:cs="Arial"/>
          <w:bCs/>
          <w:color w:val="000000" w:themeColor="text1"/>
          <w:sz w:val="22"/>
          <w:szCs w:val="22"/>
          <w:lang w:bidi="de-DE"/>
        </w:rPr>
      </w:pPr>
    </w:p>
    <w:p w14:paraId="7745BE7D" w14:textId="0C9FEB69" w:rsidR="003C2922" w:rsidRDefault="005978F6" w:rsidP="00D86344">
      <w:pPr>
        <w:spacing w:line="276" w:lineRule="auto"/>
        <w:rPr>
          <w:rFonts w:cs="Arial"/>
          <w:bCs/>
          <w:color w:val="000000" w:themeColor="text1"/>
          <w:sz w:val="22"/>
          <w:szCs w:val="22"/>
          <w:lang w:bidi="de-DE"/>
        </w:rPr>
      </w:pPr>
      <w:r>
        <w:rPr>
          <w:rFonts w:cs="Arial"/>
          <w:bCs/>
          <w:color w:val="000000" w:themeColor="text1"/>
          <w:sz w:val="22"/>
          <w:szCs w:val="22"/>
          <w:lang w:bidi="de-DE"/>
        </w:rPr>
        <w:t>Eine ganze</w:t>
      </w:r>
      <w:r w:rsidR="00CF7C26">
        <w:rPr>
          <w:rFonts w:cs="Arial"/>
          <w:bCs/>
          <w:color w:val="000000" w:themeColor="text1"/>
          <w:sz w:val="22"/>
          <w:szCs w:val="22"/>
          <w:lang w:bidi="de-DE"/>
        </w:rPr>
        <w:t xml:space="preserve"> Wand voller neuer </w:t>
      </w:r>
      <w:r>
        <w:rPr>
          <w:rFonts w:cs="Arial"/>
          <w:bCs/>
          <w:color w:val="000000" w:themeColor="text1"/>
          <w:sz w:val="22"/>
          <w:szCs w:val="22"/>
          <w:lang w:bidi="de-DE"/>
        </w:rPr>
        <w:t xml:space="preserve">Putzmeister </w:t>
      </w:r>
      <w:r w:rsidR="00CF7C26">
        <w:rPr>
          <w:rFonts w:cs="Arial"/>
          <w:bCs/>
          <w:color w:val="000000" w:themeColor="text1"/>
          <w:sz w:val="22"/>
          <w:szCs w:val="22"/>
          <w:lang w:bidi="de-DE"/>
        </w:rPr>
        <w:t xml:space="preserve">Statoren </w:t>
      </w:r>
      <w:r>
        <w:rPr>
          <w:rFonts w:cs="Arial"/>
          <w:bCs/>
          <w:color w:val="000000" w:themeColor="text1"/>
          <w:sz w:val="22"/>
          <w:szCs w:val="22"/>
          <w:lang w:bidi="de-DE"/>
        </w:rPr>
        <w:t xml:space="preserve">werden </w:t>
      </w:r>
      <w:r w:rsidR="00CF7C26">
        <w:rPr>
          <w:rFonts w:cs="Arial"/>
          <w:bCs/>
          <w:color w:val="000000" w:themeColor="text1"/>
          <w:sz w:val="22"/>
          <w:szCs w:val="22"/>
          <w:lang w:bidi="de-DE"/>
        </w:rPr>
        <w:t xml:space="preserve">die Messewelt ein wenig bunter machen. Die Schneckenmäntel </w:t>
      </w:r>
      <w:r>
        <w:rPr>
          <w:rFonts w:cs="Arial"/>
          <w:bCs/>
          <w:color w:val="000000" w:themeColor="text1"/>
          <w:sz w:val="22"/>
          <w:szCs w:val="22"/>
          <w:lang w:bidi="de-DE"/>
        </w:rPr>
        <w:t xml:space="preserve">wurden </w:t>
      </w:r>
      <w:r w:rsidR="00CF7C26">
        <w:rPr>
          <w:rFonts w:cs="Arial"/>
          <w:bCs/>
          <w:color w:val="000000" w:themeColor="text1"/>
          <w:sz w:val="22"/>
          <w:szCs w:val="22"/>
          <w:lang w:bidi="de-DE"/>
        </w:rPr>
        <w:t xml:space="preserve">nicht nur neu sortiert, sondern gleich </w:t>
      </w:r>
      <w:r w:rsidR="00CF7C26" w:rsidRPr="00CF7C26">
        <w:rPr>
          <w:rFonts w:cs="Arial"/>
          <w:bCs/>
          <w:color w:val="000000" w:themeColor="text1"/>
          <w:sz w:val="22"/>
          <w:szCs w:val="22"/>
          <w:lang w:bidi="de-DE"/>
        </w:rPr>
        <w:t xml:space="preserve">in ein frisches Design </w:t>
      </w:r>
      <w:r w:rsidR="00CF7C26">
        <w:rPr>
          <w:rFonts w:cs="Arial"/>
          <w:bCs/>
          <w:color w:val="000000" w:themeColor="text1"/>
          <w:sz w:val="22"/>
          <w:szCs w:val="22"/>
          <w:lang w:bidi="de-DE"/>
        </w:rPr>
        <w:t xml:space="preserve">gebracht. An </w:t>
      </w:r>
      <w:r w:rsidR="00A15E68">
        <w:rPr>
          <w:rFonts w:cs="Arial"/>
          <w:bCs/>
          <w:color w:val="000000" w:themeColor="text1"/>
          <w:sz w:val="22"/>
          <w:szCs w:val="22"/>
          <w:lang w:bidi="de-DE"/>
        </w:rPr>
        <w:t xml:space="preserve">den </w:t>
      </w:r>
      <w:r w:rsidR="00CF7C26">
        <w:rPr>
          <w:rFonts w:cs="Arial"/>
          <w:bCs/>
          <w:color w:val="000000" w:themeColor="text1"/>
          <w:sz w:val="22"/>
          <w:szCs w:val="22"/>
          <w:lang w:bidi="de-DE"/>
        </w:rPr>
        <w:t xml:space="preserve">bewährten </w:t>
      </w:r>
      <w:r w:rsidR="00A15E68">
        <w:rPr>
          <w:rFonts w:cs="Arial"/>
          <w:bCs/>
          <w:color w:val="000000" w:themeColor="text1"/>
          <w:sz w:val="22"/>
          <w:szCs w:val="22"/>
          <w:lang w:bidi="de-DE"/>
        </w:rPr>
        <w:t>Eigenschaften</w:t>
      </w:r>
      <w:r w:rsidR="00CF7C26">
        <w:rPr>
          <w:rFonts w:cs="Arial"/>
          <w:bCs/>
          <w:color w:val="000000" w:themeColor="text1"/>
          <w:sz w:val="22"/>
          <w:szCs w:val="22"/>
          <w:lang w:bidi="de-DE"/>
        </w:rPr>
        <w:t xml:space="preserve"> ändert sich jedoch nichts </w:t>
      </w:r>
      <w:r>
        <w:rPr>
          <w:rFonts w:cs="Arial"/>
          <w:bCs/>
          <w:color w:val="000000" w:themeColor="text1"/>
          <w:sz w:val="22"/>
          <w:szCs w:val="22"/>
          <w:lang w:bidi="de-DE"/>
        </w:rPr>
        <w:t>– </w:t>
      </w:r>
      <w:r w:rsidR="00CF7C26">
        <w:rPr>
          <w:rFonts w:cs="Arial"/>
          <w:bCs/>
          <w:color w:val="000000" w:themeColor="text1"/>
          <w:sz w:val="22"/>
          <w:szCs w:val="22"/>
          <w:lang w:bidi="de-DE"/>
        </w:rPr>
        <w:t xml:space="preserve">und nach wie vor stehen Statoren für </w:t>
      </w:r>
      <w:r w:rsidR="00E058FA">
        <w:rPr>
          <w:rFonts w:cs="Arial"/>
          <w:bCs/>
          <w:color w:val="000000" w:themeColor="text1"/>
          <w:sz w:val="22"/>
          <w:szCs w:val="22"/>
          <w:lang w:bidi="de-DE"/>
        </w:rPr>
        <w:t xml:space="preserve">individuelle </w:t>
      </w:r>
      <w:r w:rsidR="00A15E68">
        <w:rPr>
          <w:rFonts w:cs="Arial"/>
          <w:bCs/>
          <w:color w:val="000000" w:themeColor="text1"/>
          <w:sz w:val="22"/>
          <w:szCs w:val="22"/>
          <w:lang w:bidi="de-DE"/>
        </w:rPr>
        <w:t>Anwendungen</w:t>
      </w:r>
      <w:r w:rsidR="005E4A35">
        <w:rPr>
          <w:rFonts w:cs="Arial"/>
          <w:bCs/>
          <w:color w:val="000000" w:themeColor="text1"/>
          <w:sz w:val="22"/>
          <w:szCs w:val="22"/>
          <w:lang w:bidi="de-DE"/>
        </w:rPr>
        <w:t xml:space="preserve"> zur Verfügung. </w:t>
      </w:r>
    </w:p>
    <w:p w14:paraId="65BAA4E3" w14:textId="77777777" w:rsidR="005978F6" w:rsidRDefault="005978F6" w:rsidP="00D86344">
      <w:pPr>
        <w:spacing w:line="276" w:lineRule="auto"/>
        <w:rPr>
          <w:rFonts w:cs="Arial"/>
          <w:bCs/>
          <w:color w:val="000000" w:themeColor="text1"/>
          <w:sz w:val="22"/>
          <w:szCs w:val="22"/>
          <w:lang w:bidi="de-DE"/>
        </w:rPr>
      </w:pPr>
    </w:p>
    <w:p w14:paraId="7BB2C7AC" w14:textId="77777777" w:rsidR="005978F6" w:rsidRDefault="005978F6" w:rsidP="00D86344">
      <w:pPr>
        <w:spacing w:line="276" w:lineRule="auto"/>
        <w:rPr>
          <w:rFonts w:cs="Arial"/>
          <w:bCs/>
          <w:color w:val="000000" w:themeColor="text1"/>
          <w:sz w:val="22"/>
          <w:szCs w:val="22"/>
          <w:lang w:bidi="de-DE"/>
        </w:rPr>
      </w:pPr>
    </w:p>
    <w:p w14:paraId="21A05600" w14:textId="06EDCF90" w:rsidR="00D86344" w:rsidRPr="00B94E23" w:rsidRDefault="00D86344" w:rsidP="00D86344">
      <w:pPr>
        <w:spacing w:line="276" w:lineRule="auto"/>
        <w:rPr>
          <w:rFonts w:cs="Arial"/>
          <w:b/>
          <w:color w:val="000000" w:themeColor="text1"/>
          <w:sz w:val="22"/>
          <w:szCs w:val="22"/>
          <w:lang w:bidi="de-DE"/>
        </w:rPr>
      </w:pPr>
      <w:r w:rsidRPr="00B94E23">
        <w:rPr>
          <w:rFonts w:cs="Arial"/>
          <w:b/>
          <w:color w:val="000000" w:themeColor="text1"/>
          <w:sz w:val="22"/>
          <w:szCs w:val="22"/>
          <w:lang w:bidi="de-DE"/>
        </w:rPr>
        <w:t>Über EstrichBoy und die Marke Brinkmann</w:t>
      </w:r>
    </w:p>
    <w:p w14:paraId="1F0FFBD1" w14:textId="77777777" w:rsidR="00D86344" w:rsidRPr="00B94E23" w:rsidRDefault="00D86344" w:rsidP="00D86344">
      <w:pPr>
        <w:spacing w:line="276" w:lineRule="auto"/>
        <w:rPr>
          <w:rFonts w:cs="Arial"/>
          <w:bCs/>
          <w:color w:val="000000" w:themeColor="text1"/>
          <w:sz w:val="22"/>
          <w:szCs w:val="22"/>
          <w:lang w:bidi="de-DE"/>
        </w:rPr>
      </w:pPr>
      <w:r w:rsidRPr="00B94E23">
        <w:rPr>
          <w:rFonts w:cs="Arial"/>
          <w:bCs/>
          <w:color w:val="000000" w:themeColor="text1"/>
          <w:sz w:val="22"/>
          <w:szCs w:val="22"/>
          <w:lang w:bidi="de-DE"/>
        </w:rPr>
        <w:t xml:space="preserve">Die Marke Brinkmann gehört seit 2002 zur Putzmeister Gruppe. Die Maschinen werden hier seit der Übernahme kontinuierlich betreut und weiterentwickelt. Die Produktmarke EstrichBoy ist bald 60 Jahren am Markt etabliert und steht für qualitativ hochwertige Estrichpumpen. </w:t>
      </w:r>
    </w:p>
    <w:p w14:paraId="433C5525" w14:textId="77777777" w:rsidR="00D86344" w:rsidRPr="00B94E23" w:rsidRDefault="00D86344" w:rsidP="00D86344">
      <w:pPr>
        <w:spacing w:line="276" w:lineRule="auto"/>
        <w:rPr>
          <w:rFonts w:cs="Arial"/>
          <w:b/>
          <w:bCs/>
          <w:color w:val="000000"/>
          <w:sz w:val="22"/>
          <w:szCs w:val="22"/>
        </w:rPr>
      </w:pPr>
    </w:p>
    <w:p w14:paraId="7C9B4C92" w14:textId="77777777" w:rsidR="00D86344" w:rsidRPr="00B94E23" w:rsidRDefault="00D86344" w:rsidP="00D86344">
      <w:pPr>
        <w:spacing w:line="276" w:lineRule="auto"/>
        <w:rPr>
          <w:rFonts w:cs="Arial"/>
          <w:b/>
          <w:bCs/>
          <w:color w:val="000000"/>
          <w:sz w:val="22"/>
          <w:szCs w:val="22"/>
        </w:rPr>
      </w:pPr>
      <w:r w:rsidRPr="00B94E23">
        <w:rPr>
          <w:rFonts w:cs="Arial"/>
          <w:b/>
          <w:bCs/>
          <w:color w:val="000000"/>
          <w:sz w:val="22"/>
          <w:szCs w:val="22"/>
        </w:rPr>
        <w:t>Über Putzmeister Mörtelmaschinen</w:t>
      </w:r>
    </w:p>
    <w:p w14:paraId="6CD57EF6" w14:textId="77777777" w:rsidR="00D86344" w:rsidRPr="00B94E23" w:rsidRDefault="00D86344" w:rsidP="00D86344">
      <w:pPr>
        <w:spacing w:line="276" w:lineRule="auto"/>
        <w:rPr>
          <w:rFonts w:cs="Arial"/>
          <w:bCs/>
          <w:color w:val="000000"/>
          <w:sz w:val="22"/>
          <w:szCs w:val="22"/>
        </w:rPr>
      </w:pPr>
      <w:r w:rsidRPr="00B94E23">
        <w:rPr>
          <w:rFonts w:cs="Arial"/>
          <w:bCs/>
          <w:color w:val="000000"/>
          <w:sz w:val="22"/>
          <w:szCs w:val="22"/>
        </w:rPr>
        <w:t xml:space="preserve">Die Putzmeister Mörtelmaschinen GmbH gehört zur Putzmeister Gruppe und ist spezialisiert auf die Entwicklung und Produktion von Mörtelmaschinen und Estrichpumpen. Die dadurch abgedeckten Anwendungsfälle reichen von Zementestrich, Fließestrich und Putz bis zu Spritzbeton, Feinbeton und anderen Spezialanwendungen. Die Putzmeister Mörtelmaschinen beinhaltet die Marken Putzmeister, Brinkmann und Lancy. Produziert wird am Firmensitz in Aichtal, Deutschland, sowie in </w:t>
      </w:r>
      <w:proofErr w:type="spellStart"/>
      <w:r w:rsidRPr="00B94E23">
        <w:rPr>
          <w:rFonts w:cs="Arial"/>
          <w:bCs/>
          <w:color w:val="000000"/>
          <w:sz w:val="22"/>
          <w:szCs w:val="22"/>
        </w:rPr>
        <w:t>Floirac</w:t>
      </w:r>
      <w:proofErr w:type="spellEnd"/>
      <w:r w:rsidRPr="00B94E23">
        <w:rPr>
          <w:rFonts w:cs="Arial"/>
          <w:bCs/>
          <w:color w:val="000000"/>
          <w:sz w:val="22"/>
          <w:szCs w:val="22"/>
        </w:rPr>
        <w:t xml:space="preserve"> (nahe Bordeaux) in Frankreich. </w:t>
      </w:r>
    </w:p>
    <w:p w14:paraId="7685EBDA" w14:textId="77777777" w:rsidR="00D86344" w:rsidRPr="00B94E23" w:rsidRDefault="00D86344" w:rsidP="00D86344">
      <w:pPr>
        <w:spacing w:line="276" w:lineRule="auto"/>
        <w:rPr>
          <w:rFonts w:cs="Arial"/>
          <w:b/>
          <w:color w:val="00B0F0"/>
          <w:sz w:val="22"/>
          <w:szCs w:val="22"/>
          <w:lang w:bidi="de-DE"/>
        </w:rPr>
      </w:pPr>
    </w:p>
    <w:p w14:paraId="0AB60621" w14:textId="77777777" w:rsidR="00D86344" w:rsidRPr="00B94E23" w:rsidRDefault="00D86344" w:rsidP="00D86344">
      <w:pPr>
        <w:spacing w:line="276" w:lineRule="auto"/>
        <w:rPr>
          <w:rFonts w:cs="Arial"/>
          <w:b/>
          <w:sz w:val="22"/>
          <w:szCs w:val="22"/>
          <w:lang w:bidi="de-DE"/>
        </w:rPr>
      </w:pPr>
      <w:r w:rsidRPr="00B94E23">
        <w:rPr>
          <w:rFonts w:cs="Arial"/>
          <w:b/>
          <w:sz w:val="22"/>
          <w:szCs w:val="22"/>
          <w:lang w:bidi="de-DE"/>
        </w:rPr>
        <w:t>Über die Putzmeister-Gruppe</w:t>
      </w:r>
    </w:p>
    <w:p w14:paraId="0415E440" w14:textId="77777777" w:rsidR="00D86344" w:rsidRPr="00B94E23" w:rsidRDefault="00D86344" w:rsidP="00D86344">
      <w:pPr>
        <w:spacing w:line="276" w:lineRule="auto"/>
        <w:rPr>
          <w:rFonts w:cs="Arial"/>
          <w:sz w:val="22"/>
          <w:szCs w:val="22"/>
          <w:lang w:bidi="de-DE"/>
        </w:rPr>
      </w:pPr>
      <w:r w:rsidRPr="00B94E23">
        <w:rPr>
          <w:rFonts w:cs="Arial"/>
          <w:sz w:val="22"/>
          <w:szCs w:val="22"/>
          <w:lang w:bidi="de-DE"/>
        </w:rPr>
        <w:t>Die Putzmeister Gruppe entwickelt und produziert technisch hochwertige Maschinen in den Bereichen Betonförderung, Autobetonpumpen, Stationäre Betonpumpen, Verteilermaste und Zubehör, Anlagentechnik, Rohrförderung von Industrie-Dickstoffen, Betonspritzen und -Transport im Tunnel und unter Tage, Mörtelmaschinen, Verputzmaschinen, Estrichförderung, Injektion- und Sonderanwendungen. Marktfelder sind die Bauindustrie, Berg- und Tunnelbau, industrielle Großprojekte, Kraft- und Klärwerke sowie Müllverbrennungsanlagen weltweit.</w:t>
      </w:r>
    </w:p>
    <w:p w14:paraId="56E230EF" w14:textId="77777777" w:rsidR="00D86344" w:rsidRPr="00B94E23" w:rsidRDefault="00D86344" w:rsidP="00D86344">
      <w:pPr>
        <w:spacing w:line="276" w:lineRule="auto"/>
        <w:rPr>
          <w:rFonts w:cs="Arial"/>
          <w:sz w:val="22"/>
          <w:szCs w:val="22"/>
          <w:lang w:bidi="de-DE"/>
        </w:rPr>
      </w:pPr>
    </w:p>
    <w:p w14:paraId="39AB5B3F" w14:textId="268EA09B" w:rsidR="00EE7E1A" w:rsidRPr="00B94E23" w:rsidRDefault="00D86344" w:rsidP="00D86344">
      <w:pPr>
        <w:spacing w:line="276" w:lineRule="auto"/>
        <w:rPr>
          <w:rFonts w:cs="Arial"/>
          <w:b/>
          <w:sz w:val="22"/>
          <w:szCs w:val="22"/>
        </w:rPr>
      </w:pPr>
      <w:r w:rsidRPr="00B94E23">
        <w:rPr>
          <w:rFonts w:cs="Arial"/>
          <w:sz w:val="22"/>
          <w:szCs w:val="22"/>
          <w:lang w:bidi="de-DE"/>
        </w:rPr>
        <w:t xml:space="preserve">Sitz des Unternehmens ist Aichtal, Deutschland. </w:t>
      </w:r>
      <w:r w:rsidR="000C3684" w:rsidRPr="00B94E23">
        <w:rPr>
          <w:rFonts w:cs="Arial"/>
          <w:color w:val="000000" w:themeColor="text1"/>
          <w:sz w:val="22"/>
          <w:szCs w:val="22"/>
          <w:lang w:bidi="de-DE"/>
        </w:rPr>
        <w:t>Mit über 4000 Mitarbeitenden erwirtschaftete das Unternehmen 1 Milliarde Euro Umsatz im Geschäftsjahr 2023.</w:t>
      </w:r>
    </w:p>
    <w:sectPr w:rsidR="00EE7E1A" w:rsidRPr="00B94E23" w:rsidSect="002E4621">
      <w:headerReference w:type="even" r:id="rId14"/>
      <w:headerReference w:type="default" r:id="rId15"/>
      <w:footerReference w:type="default" r:id="rId16"/>
      <w:headerReference w:type="first" r:id="rId17"/>
      <w:footerReference w:type="first" r:id="rId18"/>
      <w:type w:val="continuous"/>
      <w:pgSz w:w="11907" w:h="16840" w:code="9"/>
      <w:pgMar w:top="737" w:right="850" w:bottom="992" w:left="1418" w:header="720"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6394B" w14:textId="77777777" w:rsidR="008A1703" w:rsidRDefault="008A1703">
      <w:r>
        <w:separator/>
      </w:r>
    </w:p>
  </w:endnote>
  <w:endnote w:type="continuationSeparator" w:id="0">
    <w:p w14:paraId="7FC36E7B" w14:textId="77777777" w:rsidR="008A1703" w:rsidRDefault="008A1703">
      <w:r>
        <w:continuationSeparator/>
      </w:r>
    </w:p>
  </w:endnote>
  <w:endnote w:type="continuationNotice" w:id="1">
    <w:p w14:paraId="4C35F762" w14:textId="77777777" w:rsidR="008A1703" w:rsidRDefault="008A17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rporateS-Bold">
    <w:altName w:val="Times New Roman"/>
    <w:panose1 w:val="00000000000000000000"/>
    <w:charset w:val="4D"/>
    <w:family w:val="auto"/>
    <w:notTrueType/>
    <w:pitch w:val="default"/>
    <w:sig w:usb0="03000000" w:usb1="00000000" w:usb2="00000000" w:usb3="00000000" w:csb0="00000001" w:csb1="00000000"/>
  </w:font>
  <w:font w:name="CorporateA-Regular">
    <w:altName w:val="Times New Roman"/>
    <w:panose1 w:val="00000000000000000000"/>
    <w:charset w:val="00"/>
    <w:family w:val="auto"/>
    <w:notTrueType/>
    <w:pitch w:val="default"/>
    <w:sig w:usb0="03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7EE28" w14:textId="77777777" w:rsidR="007A7AE4" w:rsidRDefault="007A7AE4">
    <w:pPr>
      <w:pStyle w:val="Fuzeile"/>
      <w:pBdr>
        <w:top w:val="single" w:sz="6" w:space="1" w:color="auto"/>
      </w:pBdr>
      <w:jc w:val="center"/>
      <w:rPr>
        <w:b/>
      </w:rPr>
    </w:pPr>
    <w:r>
      <w:rPr>
        <w:b/>
      </w:rPr>
      <w:t>Hinweis:</w:t>
    </w:r>
  </w:p>
  <w:p w14:paraId="6CE86346" w14:textId="77777777" w:rsidR="007A7AE4" w:rsidRDefault="007A7AE4">
    <w:pPr>
      <w:pStyle w:val="Fuzeile"/>
      <w:jc w:val="center"/>
    </w:pPr>
    <w:r>
      <w:rPr>
        <w:sz w:val="18"/>
        <w:u w:val="single"/>
      </w:rPr>
      <w:t>Neue Texte werden unterstrichen</w:t>
    </w:r>
    <w:r>
      <w:rPr>
        <w:sz w:val="18"/>
      </w:rPr>
      <w:t xml:space="preserve"> - </w:t>
    </w:r>
    <w:r>
      <w:rPr>
        <w:strike/>
        <w:sz w:val="18"/>
      </w:rPr>
      <w:t>entfallene Texte durchgestrichen</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674C9" w14:textId="77777777" w:rsidR="00290E1B" w:rsidRPr="00290E1B" w:rsidRDefault="00290E1B" w:rsidP="00290E1B">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71EE3" w14:textId="77777777" w:rsidR="00290E1B" w:rsidRDefault="00290E1B">
    <w:pPr>
      <w:pStyle w:val="Fuzeile"/>
      <w:rPr>
        <w:sz w:val="14"/>
      </w:rPr>
    </w:pPr>
    <w:r>
      <w:rPr>
        <w:sz w:val="14"/>
      </w:rPr>
      <w:t>Informieren Sie Ihre Mitarbeiter über den Inhalt dieser PORGA und ergänzen Sie gegebenenfalls  die Stellenbeschreibung!</w:t>
    </w:r>
  </w:p>
  <w:p w14:paraId="4A089E64" w14:textId="77777777" w:rsidR="00290E1B" w:rsidRDefault="00290E1B">
    <w:pPr>
      <w:pStyle w:val="Fuzeile"/>
      <w:rPr>
        <w:sz w:val="14"/>
      </w:rPr>
    </w:pPr>
    <w:r>
      <w:rPr>
        <w:sz w:val="14"/>
      </w:rPr>
      <w:t xml:space="preserve">Diese </w:t>
    </w:r>
    <w:r>
      <w:rPr>
        <w:b/>
        <w:sz w:val="14"/>
        <w:u w:val="single"/>
      </w:rPr>
      <w:t>P</w:t>
    </w:r>
    <w:r>
      <w:rPr>
        <w:sz w:val="14"/>
      </w:rPr>
      <w:t>utzmeister-</w:t>
    </w:r>
    <w:r>
      <w:rPr>
        <w:b/>
        <w:sz w:val="14"/>
        <w:u w:val="single"/>
      </w:rPr>
      <w:t>Org</w:t>
    </w:r>
    <w:r>
      <w:rPr>
        <w:sz w:val="14"/>
      </w:rPr>
      <w:t>anisations</w:t>
    </w:r>
    <w:r>
      <w:rPr>
        <w:b/>
        <w:sz w:val="14"/>
        <w:u w:val="single"/>
      </w:rPr>
      <w:t>a</w:t>
    </w:r>
    <w:r>
      <w:rPr>
        <w:sz w:val="14"/>
      </w:rPr>
      <w:t>nweisung beschreibt bereichs- und abteilungsübergreifende Abläufe. Bitte achten Sie auf Vertraulichkeit wegen wertvollem organisatorischem Inhalt. Richtlinien für Erstellung in PORGA 901001 und UP 2011. (Verzeichnis: p:\alle\porga\901001m.doc)</w:t>
    </w:r>
  </w:p>
  <w:p w14:paraId="47B13772" w14:textId="77777777" w:rsidR="00290E1B" w:rsidRDefault="00290E1B">
    <w:pPr>
      <w:pStyle w:val="Fuzeile"/>
      <w:jc w:val="center"/>
      <w:rPr>
        <w:sz w:val="14"/>
      </w:rPr>
    </w:pPr>
  </w:p>
  <w:p w14:paraId="74A8F770" w14:textId="244F8486" w:rsidR="00290E1B" w:rsidRDefault="00290E1B">
    <w:pPr>
      <w:pStyle w:val="Fuzeile"/>
      <w:pBdr>
        <w:top w:val="single" w:sz="6" w:space="1" w:color="auto"/>
      </w:pBdr>
      <w:jc w:val="center"/>
      <w:rPr>
        <w:sz w:val="14"/>
      </w:rPr>
    </w:pPr>
    <w:r>
      <w:rPr>
        <w:sz w:val="14"/>
      </w:rPr>
      <w:t xml:space="preserve">Putzmeister AG  </w:t>
    </w:r>
    <w:r>
      <w:rPr>
        <w:rFonts w:ascii="Symbol" w:eastAsia="Symbol" w:hAnsi="Symbol" w:cs="Symbol"/>
        <w:sz w:val="14"/>
      </w:rPr>
      <w:t>·</w:t>
    </w:r>
    <w:r>
      <w:rPr>
        <w:sz w:val="14"/>
      </w:rPr>
      <w:t xml:space="preserve">  Postfach 2152  </w:t>
    </w:r>
    <w:r>
      <w:rPr>
        <w:rFonts w:ascii="Symbol" w:eastAsia="Symbol" w:hAnsi="Symbol" w:cs="Symbol"/>
        <w:sz w:val="14"/>
      </w:rPr>
      <w:t>·</w:t>
    </w:r>
    <w:r>
      <w:rPr>
        <w:sz w:val="14"/>
      </w:rPr>
      <w:t xml:space="preserve">  D-72629 Aichtal  </w:t>
    </w:r>
    <w:r>
      <w:rPr>
        <w:rFonts w:ascii="Symbol" w:eastAsia="Symbol" w:hAnsi="Symbol" w:cs="Symbol"/>
        <w:sz w:val="14"/>
      </w:rPr>
      <w:t>·</w:t>
    </w:r>
    <w:r>
      <w:rPr>
        <w:sz w:val="14"/>
      </w:rPr>
      <w:t xml:space="preserve">  Tel. (07127)599-0  </w:t>
    </w:r>
    <w:r>
      <w:rPr>
        <w:rFonts w:ascii="Symbol" w:eastAsia="Symbol" w:hAnsi="Symbol" w:cs="Symbol"/>
        <w:sz w:val="14"/>
      </w:rPr>
      <w:t>·</w:t>
    </w:r>
    <w:r>
      <w:rPr>
        <w:sz w:val="14"/>
      </w:rPr>
      <w:t xml:space="preserve">  Telefax (07127)599-520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E29D67" w14:textId="77777777" w:rsidR="008A1703" w:rsidRDefault="008A1703">
      <w:r>
        <w:separator/>
      </w:r>
    </w:p>
  </w:footnote>
  <w:footnote w:type="continuationSeparator" w:id="0">
    <w:p w14:paraId="7B5235F6" w14:textId="77777777" w:rsidR="008A1703" w:rsidRDefault="008A1703">
      <w:r>
        <w:continuationSeparator/>
      </w:r>
    </w:p>
  </w:footnote>
  <w:footnote w:type="continuationNotice" w:id="1">
    <w:p w14:paraId="7355D1CD" w14:textId="77777777" w:rsidR="008A1703" w:rsidRDefault="008A17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E9C8D" w14:textId="77777777" w:rsidR="007A7AE4" w:rsidRDefault="007A7AE4">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59D8C21C" w14:textId="77777777" w:rsidR="007A7AE4" w:rsidRDefault="007A7AE4">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0" w:name="dat"/>
  <w:p w14:paraId="4A81DAF7" w14:textId="33FF0063" w:rsidR="007A7AE4" w:rsidRPr="001B6138" w:rsidRDefault="007A7AE4" w:rsidP="009D0413">
    <w:pPr>
      <w:pStyle w:val="Kopfzeile"/>
      <w:rPr>
        <w:sz w:val="12"/>
      </w:rPr>
    </w:pPr>
    <w:r>
      <w:rPr>
        <w:sz w:val="12"/>
      </w:rPr>
      <w:fldChar w:fldCharType="begin"/>
    </w:r>
    <w:r w:rsidRPr="001B6138">
      <w:rPr>
        <w:sz w:val="12"/>
      </w:rPr>
      <w:instrText xml:space="preserve"> FILENAME \p \* MERGEFORMAT </w:instrText>
    </w:r>
    <w:r>
      <w:rPr>
        <w:sz w:val="12"/>
      </w:rPr>
      <w:fldChar w:fldCharType="separate"/>
    </w:r>
    <w:r w:rsidR="00A017B6">
      <w:rPr>
        <w:noProof/>
        <w:sz w:val="12"/>
      </w:rPr>
      <w:t>L:\PMH\MRKT\pub\Presse- und Öffentlichkeitsarbeit\Presse-Informationen\Presseinformationen\Vorlage_PMH_Presseinfo_D.doc</w:t>
    </w:r>
    <w:r>
      <w:rPr>
        <w:sz w:val="12"/>
      </w:rPr>
      <w:fldChar w:fldCharType="end"/>
    </w:r>
    <w:bookmarkEnd w:id="0"/>
    <w:r w:rsidRPr="001B6138">
      <w:rPr>
        <w:sz w:val="12"/>
      </w:rPr>
      <w:tab/>
    </w:r>
    <w:r w:rsidRPr="001B6138">
      <w:rPr>
        <w:sz w:val="12"/>
      </w:rPr>
      <w:tab/>
    </w:r>
    <w:r>
      <w:fldChar w:fldCharType="begin"/>
    </w:r>
    <w:r>
      <w:instrText xml:space="preserve"> DATE \@ "yyyy-MM-dd" \* MERGEFORMAT </w:instrText>
    </w:r>
    <w:r>
      <w:fldChar w:fldCharType="separate"/>
    </w:r>
    <w:r w:rsidR="00D4672A">
      <w:rPr>
        <w:noProof/>
      </w:rPr>
      <w:t>2025-03-17</w:t>
    </w:r>
    <w:r>
      <w:fldChar w:fldCharType="end"/>
    </w:r>
  </w:p>
  <w:p w14:paraId="72BA1842" w14:textId="77777777" w:rsidR="007A7AE4" w:rsidRDefault="007A7AE4" w:rsidP="009D0413">
    <w:pPr>
      <w:pStyle w:val="Kopfzeile"/>
      <w:pBdr>
        <w:top w:val="single" w:sz="6" w:space="1" w:color="auto"/>
      </w:pBdr>
      <w:tabs>
        <w:tab w:val="clear" w:pos="4536"/>
        <w:tab w:val="clear" w:pos="9072"/>
        <w:tab w:val="center" w:pos="4535"/>
        <w:tab w:val="right" w:pos="9071"/>
      </w:tabs>
      <w:rPr>
        <w:sz w:val="12"/>
      </w:rPr>
    </w:pPr>
    <w:r w:rsidRPr="001B6138">
      <w:tab/>
    </w:r>
    <w:r w:rsidRPr="001B6138">
      <w:tab/>
    </w:r>
    <w:r>
      <w:t xml:space="preserve">Seite: </w:t>
    </w:r>
    <w:r>
      <w:rPr>
        <w:rStyle w:val="Seitenzahl"/>
      </w:rPr>
      <w:fldChar w:fldCharType="begin"/>
    </w:r>
    <w:r>
      <w:rPr>
        <w:rStyle w:val="Seitenzahl"/>
      </w:rPr>
      <w:instrText xml:space="preserve"> PAGE </w:instrText>
    </w:r>
    <w:r>
      <w:rPr>
        <w:rStyle w:val="Seitenzahl"/>
      </w:rPr>
      <w:fldChar w:fldCharType="separate"/>
    </w:r>
    <w:r>
      <w:rPr>
        <w:rStyle w:val="Seitenzahl"/>
        <w:noProof/>
      </w:rPr>
      <w:t>2</w:t>
    </w:r>
    <w:r>
      <w:rPr>
        <w:rStyle w:val="Seitenzahl"/>
      </w:rPr>
      <w:fldChar w:fldCharType="end"/>
    </w:r>
    <w:r>
      <w:rPr>
        <w:rStyle w:val="Seitenzahl"/>
      </w:rPr>
      <w:t xml:space="preserve"> von </w:t>
    </w:r>
    <w:r>
      <w:rPr>
        <w:rStyle w:val="Seitenzahl"/>
      </w:rPr>
      <w:fldChar w:fldCharType="begin"/>
    </w:r>
    <w:r>
      <w:rPr>
        <w:rStyle w:val="Seitenzahl"/>
      </w:rPr>
      <w:instrText xml:space="preserve"> NUMPAGES  \* MERGEFORMAT </w:instrText>
    </w:r>
    <w:r>
      <w:rPr>
        <w:rStyle w:val="Seitenzahl"/>
      </w:rPr>
      <w:fldChar w:fldCharType="separate"/>
    </w:r>
    <w:r w:rsidR="00A017B6">
      <w:rPr>
        <w:rStyle w:val="Seitenzahl"/>
        <w:noProof/>
      </w:rPr>
      <w:t>2</w:t>
    </w:r>
    <w:r>
      <w:rPr>
        <w:rStyle w:val="Seitenzahl"/>
      </w:rPr>
      <w:fldChar w:fldCharType="end"/>
    </w:r>
  </w:p>
  <w:p w14:paraId="684196B5" w14:textId="77777777" w:rsidR="007A7AE4" w:rsidRPr="00E30B18" w:rsidRDefault="007A7AE4" w:rsidP="009D0413">
    <w:pPr>
      <w:pStyle w:val="Kopfzeile"/>
      <w:jc w:val="right"/>
    </w:pPr>
    <w:r>
      <w:fldChar w:fldCharType="begin"/>
    </w:r>
    <w:r w:rsidRPr="00E30B18">
      <w:instrText xml:space="preserve"> REF nr \* MERGEFORMAT </w:instrText>
    </w:r>
    <w:r>
      <w:fldChar w:fldCharType="separate"/>
    </w:r>
    <w:r w:rsidR="00A017B6">
      <w:rPr>
        <w:b/>
        <w:bCs/>
      </w:rPr>
      <w:t>Fehler! Verweisquelle konnte nicht gefunden werden.</w:t>
    </w:r>
    <w:r>
      <w:fldChar w:fldCharType="end"/>
    </w:r>
    <w:r w:rsidRPr="00E30B18">
      <w:t xml:space="preserve"> </w:t>
    </w:r>
  </w:p>
  <w:p w14:paraId="373F8BF9" w14:textId="77777777" w:rsidR="007A7AE4" w:rsidRDefault="007A7AE4" w:rsidP="009D0413">
    <w:pPr>
      <w:pStyle w:val="Kopfzeile"/>
      <w:pBdr>
        <w:top w:val="single" w:sz="6" w:space="1" w:color="auto"/>
      </w:pBdr>
      <w:jc w:val="right"/>
    </w:pPr>
    <w:r>
      <w:fldChar w:fldCharType="begin"/>
    </w:r>
    <w:r w:rsidRPr="00E30B18">
      <w:instrText xml:space="preserve"> REF  rev  \* MERGEFORMAT </w:instrText>
    </w:r>
    <w:r>
      <w:fldChar w:fldCharType="separate"/>
    </w:r>
    <w:r w:rsidR="00A017B6">
      <w:rPr>
        <w:b/>
        <w:bCs/>
      </w:rPr>
      <w:t>Fehler! Verweisquelle konnte nicht gefunden werden.</w:t>
    </w:r>
    <w:r>
      <w:fldChar w:fldCharType="end"/>
    </w:r>
  </w:p>
  <w:p w14:paraId="1BE9B0B7" w14:textId="77777777" w:rsidR="007A7AE4" w:rsidRDefault="007A7AE4" w:rsidP="009D0413">
    <w:pPr>
      <w:pStyle w:val="Kopfzeile"/>
    </w:pPr>
  </w:p>
  <w:p w14:paraId="6F2D2D7A" w14:textId="77777777" w:rsidR="007A7AE4" w:rsidRPr="001B6138" w:rsidRDefault="007A7AE4" w:rsidP="009D0413">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4A008" w14:textId="77777777" w:rsidR="006B430E" w:rsidRDefault="00A8222A" w:rsidP="006B430E">
    <w:pPr>
      <w:pStyle w:val="Kopfzeile"/>
      <w:jc w:val="right"/>
    </w:pPr>
    <w:r>
      <w:rPr>
        <w:noProof/>
      </w:rPr>
      <w:drawing>
        <wp:inline distT="0" distB="0" distL="0" distR="0" wp14:anchorId="788C7A4B" wp14:editId="403C99A4">
          <wp:extent cx="1516380" cy="731520"/>
          <wp:effectExtent l="0" t="0" r="0" b="0"/>
          <wp:docPr id="1" name="Bild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731520"/>
                  </a:xfrm>
                  <a:prstGeom prst="rect">
                    <a:avLst/>
                  </a:prstGeom>
                  <a:noFill/>
                  <a:ln>
                    <a:noFill/>
                  </a:ln>
                </pic:spPr>
              </pic:pic>
            </a:graphicData>
          </a:graphic>
        </wp:inline>
      </w:drawing>
    </w:r>
  </w:p>
  <w:p w14:paraId="186C43E7" w14:textId="77777777" w:rsidR="006B430E" w:rsidRDefault="006B430E">
    <w:pPr>
      <w:pStyle w:val="Kopfzeile"/>
    </w:pPr>
  </w:p>
  <w:p w14:paraId="0C75A51A" w14:textId="77777777" w:rsidR="006B430E" w:rsidRDefault="006B430E">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21FD" w14:textId="77777777" w:rsidR="00290E1B" w:rsidRDefault="00290E1B">
    <w:pPr>
      <w:pStyle w:val="Kopf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095EEC">
      <w:rPr>
        <w:rStyle w:val="Seitenzahl"/>
        <w:noProof/>
      </w:rPr>
      <w:t>1</w:t>
    </w:r>
    <w:r>
      <w:rPr>
        <w:rStyle w:val="Seitenzahl"/>
      </w:rPr>
      <w:fldChar w:fldCharType="end"/>
    </w:r>
  </w:p>
  <w:p w14:paraId="7629A4A6" w14:textId="77777777" w:rsidR="00290E1B" w:rsidRDefault="00290E1B">
    <w:pPr>
      <w:pStyle w:val="Kopfzeile"/>
      <w:ind w:right="36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586B2" w14:textId="77777777" w:rsidR="00290E1B" w:rsidRPr="001B6138" w:rsidRDefault="00290E1B" w:rsidP="009D0413">
    <w:pPr>
      <w:pStyle w:val="Kopfzeile"/>
      <w:rPr>
        <w:sz w:val="12"/>
      </w:rPr>
    </w:pPr>
    <w:r w:rsidRPr="001B6138">
      <w:rPr>
        <w:sz w:val="12"/>
      </w:rPr>
      <w:tab/>
    </w:r>
    <w:r w:rsidRPr="001B6138">
      <w:rPr>
        <w:sz w:val="12"/>
      </w:rPr>
      <w:tab/>
    </w:r>
    <w:r w:rsidR="00A03BAD">
      <w:t xml:space="preserve">Seite: </w:t>
    </w:r>
    <w:r w:rsidR="00A03BAD">
      <w:rPr>
        <w:rStyle w:val="Seitenzahl"/>
      </w:rPr>
      <w:fldChar w:fldCharType="begin"/>
    </w:r>
    <w:r w:rsidR="00A03BAD">
      <w:rPr>
        <w:rStyle w:val="Seitenzahl"/>
      </w:rPr>
      <w:instrText xml:space="preserve"> PAGE </w:instrText>
    </w:r>
    <w:r w:rsidR="00A03BAD">
      <w:rPr>
        <w:rStyle w:val="Seitenzahl"/>
      </w:rPr>
      <w:fldChar w:fldCharType="separate"/>
    </w:r>
    <w:r w:rsidR="00C9009F">
      <w:rPr>
        <w:rStyle w:val="Seitenzahl"/>
        <w:noProof/>
      </w:rPr>
      <w:t>2</w:t>
    </w:r>
    <w:r w:rsidR="00A03BAD">
      <w:rPr>
        <w:rStyle w:val="Seitenzahl"/>
      </w:rPr>
      <w:fldChar w:fldCharType="end"/>
    </w:r>
    <w:r w:rsidR="00A03BAD">
      <w:rPr>
        <w:rStyle w:val="Seitenzahl"/>
      </w:rPr>
      <w:t xml:space="preserve"> von </w:t>
    </w:r>
    <w:r w:rsidR="00A03BAD">
      <w:rPr>
        <w:rStyle w:val="Seitenzahl"/>
      </w:rPr>
      <w:fldChar w:fldCharType="begin"/>
    </w:r>
    <w:r w:rsidR="00A03BAD">
      <w:rPr>
        <w:rStyle w:val="Seitenzahl"/>
      </w:rPr>
      <w:instrText xml:space="preserve"> NUMPAGES  \* MERGEFORMAT </w:instrText>
    </w:r>
    <w:r w:rsidR="00A03BAD">
      <w:rPr>
        <w:rStyle w:val="Seitenzahl"/>
      </w:rPr>
      <w:fldChar w:fldCharType="separate"/>
    </w:r>
    <w:r w:rsidR="00C9009F">
      <w:rPr>
        <w:rStyle w:val="Seitenzahl"/>
        <w:noProof/>
      </w:rPr>
      <w:t>2</w:t>
    </w:r>
    <w:r w:rsidR="00A03BAD">
      <w:rPr>
        <w:rStyle w:val="Seitenzahl"/>
      </w:rPr>
      <w:fldChar w:fldCharType="end"/>
    </w:r>
  </w:p>
  <w:p w14:paraId="4D0D632F" w14:textId="77777777" w:rsidR="00290E1B" w:rsidRPr="00290E1B" w:rsidRDefault="00290E1B" w:rsidP="00290E1B">
    <w:pPr>
      <w:pStyle w:val="Kopfzeile"/>
      <w:pBdr>
        <w:top w:val="single" w:sz="6" w:space="1" w:color="auto"/>
      </w:pBdr>
      <w:rPr>
        <w:sz w:val="12"/>
      </w:rPr>
    </w:pPr>
    <w:r w:rsidRPr="001B6138">
      <w:tab/>
    </w:r>
    <w:r w:rsidRPr="001B6138">
      <w:tab/>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0D24D" w14:textId="77777777" w:rsidR="00290E1B" w:rsidRDefault="00A8222A">
    <w:pPr>
      <w:pStyle w:val="Kopfzeile"/>
      <w:pBdr>
        <w:bottom w:val="single" w:sz="6" w:space="1" w:color="auto"/>
      </w:pBdr>
    </w:pPr>
    <w:r>
      <w:rPr>
        <w:noProof/>
      </w:rPr>
      <mc:AlternateContent>
        <mc:Choice Requires="wpc">
          <w:drawing>
            <wp:anchor distT="0" distB="0" distL="114300" distR="114300" simplePos="0" relativeHeight="251658240" behindDoc="0" locked="0" layoutInCell="0" allowOverlap="1" wp14:anchorId="6FDEEEEF" wp14:editId="5681362B">
              <wp:simplePos x="0" y="0"/>
              <wp:positionH relativeFrom="column">
                <wp:posOffset>-391795</wp:posOffset>
              </wp:positionH>
              <wp:positionV relativeFrom="paragraph">
                <wp:posOffset>3660140</wp:posOffset>
              </wp:positionV>
              <wp:extent cx="228600" cy="2491105"/>
              <wp:effectExtent l="1092200" t="0" r="1041400" b="0"/>
              <wp:wrapNone/>
              <wp:docPr id="2026670105" name="Zeichenbereich 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w="9525" cap="flat" cmpd="sng" algn="ctr">
                        <a:solidFill>
                          <a:srgbClr val="000000"/>
                        </a:solidFill>
                        <a:prstDash val="solid"/>
                        <a:miter lim="800000"/>
                        <a:headEnd type="none" w="med" len="med"/>
                        <a:tailEnd type="none" w="med" len="med"/>
                      </a:ln>
                    </wpc:whole>
                    <wps:wsp>
                      <wps:cNvPr id="957882500" name="Rectangle 3"/>
                      <wps:cNvSpPr>
                        <a:spLocks/>
                      </wps:cNvSpPr>
                      <wps:spPr bwMode="auto">
                        <a:xfrm rot="16200000">
                          <a:off x="-1091589" y="1123633"/>
                          <a:ext cx="236410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07E677" w14:textId="77777777" w:rsidR="00290E1B" w:rsidRDefault="00290E1B">
                            <w:r>
                              <w:rPr>
                                <w:color w:val="000000"/>
                                <w:sz w:val="18"/>
                              </w:rPr>
                              <w:t>Erstellt  nach den Regeln der PORGA  901001</w:t>
                            </w:r>
                          </w:p>
                        </w:txbxContent>
                      </wps:txbx>
                      <wps:bodyPr rot="0" vert="vert270" wrap="square" lIns="0" tIns="0" rIns="0" bIns="0" anchor="t" anchorCtr="0" upright="1">
                        <a:noAutofit/>
                      </wps:bodyPr>
                    </wps:wsp>
                  </wpc:wpc>
                </a:graphicData>
              </a:graphic>
              <wp14:sizeRelH relativeFrom="page">
                <wp14:pctWidth>0</wp14:pctWidth>
              </wp14:sizeRelH>
              <wp14:sizeRelV relativeFrom="page">
                <wp14:pctHeight>0</wp14:pctHeight>
              </wp14:sizeRelV>
            </wp:anchor>
          </w:drawing>
        </mc:Choice>
        <mc:Fallback>
          <w:pict>
            <v:group w14:anchorId="6FDEEEEF" id="Zeichenbereich 1" o:spid="_x0000_s1026" editas="canvas" style="position:absolute;margin-left:-30.85pt;margin-top:288.2pt;width:18pt;height:196.15pt;z-index:251658240" coordsize="2286,249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" o:allowincell="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2286;height:24911;visibility:visible;mso-wrap-style:square" stroked="t">
                <v:fill o:detectmouseclick="t"/>
                <v:path o:connecttype="none"/>
              </v:shape>
              <v:rect id="Rectangle 3" o:spid="_x0000_s1028" style="position:absolute;left:-10917;top:11237;width:23641;height:1168;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" filled="f" stroked="f">
                <v:path arrowok="t"/>
                <v:textbox style="layout-flow:vertical;mso-layout-flow-alt:bottom-to-top" inset="0,0,0,0">
                  <w:txbxContent>
                    <w:p w14:paraId="3607E677" w14:textId="77777777" w:rsidR="00290E1B" w:rsidRDefault="00290E1B">
                      <w:r>
                        <w:rPr>
                          <w:color w:val="000000"/>
                          <w:sz w:val="18"/>
                        </w:rPr>
                        <w:t>Erstellt  nach den Regeln der PORGA  901001</w:t>
                      </w:r>
                    </w:p>
                  </w:txbxContent>
                </v:textbox>
              </v:rect>
            </v:group>
          </w:pict>
        </mc:Fallback>
      </mc:AlternateContent>
    </w:r>
    <w:r w:rsidR="00290E1B">
      <w:rPr>
        <w:sz w:val="12"/>
        <w:szCs w:val="12"/>
      </w:rPr>
      <w:fldChar w:fldCharType="begin"/>
    </w:r>
    <w:r w:rsidR="00290E1B">
      <w:rPr>
        <w:sz w:val="12"/>
        <w:szCs w:val="12"/>
      </w:rPr>
      <w:instrText xml:space="preserve"> FILENAME  \p  \* MERGEFORMAT </w:instrText>
    </w:r>
    <w:r w:rsidR="00290E1B">
      <w:rPr>
        <w:sz w:val="12"/>
        <w:szCs w:val="12"/>
      </w:rPr>
      <w:fldChar w:fldCharType="separate"/>
    </w:r>
    <w:r w:rsidR="00A017B6">
      <w:rPr>
        <w:noProof/>
        <w:sz w:val="12"/>
        <w:szCs w:val="12"/>
      </w:rPr>
      <w:t>L:\PMH\MRKT\pub\Presse- und Öffentlichkeitsarbeit\Presse-Informationen\Presseinformationen\Vorlage_PMH_Presseinfo_D.doc</w:t>
    </w:r>
    <w:r w:rsidR="00290E1B">
      <w:rPr>
        <w:sz w:val="12"/>
        <w:szCs w:val="12"/>
      </w:rPr>
      <w:fldChar w:fldCharType="end"/>
    </w:r>
    <w:r w:rsidR="00290E1B">
      <w:tab/>
    </w:r>
    <w:r w:rsidR="00290E1B">
      <w:tab/>
    </w:r>
    <w:r w:rsidR="00290E1B">
      <w:fldChar w:fldCharType="begin"/>
    </w:r>
    <w:r w:rsidR="00290E1B">
      <w:instrText xml:space="preserve"> CREATEDATE \@ "yyyy-MM-dd" \* MERGEFORMAT </w:instrText>
    </w:r>
    <w:r w:rsidR="00290E1B">
      <w:fldChar w:fldCharType="separate"/>
    </w:r>
    <w:r w:rsidR="00A017B6">
      <w:rPr>
        <w:noProof/>
      </w:rPr>
      <w:t>2012-11-30</w:t>
    </w:r>
    <w:r w:rsidR="00290E1B">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2D0D53"/>
    <w:multiLevelType w:val="hybridMultilevel"/>
    <w:tmpl w:val="DB2E1E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5B7617"/>
    <w:multiLevelType w:val="hybridMultilevel"/>
    <w:tmpl w:val="2318D3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17953F0"/>
    <w:multiLevelType w:val="hybridMultilevel"/>
    <w:tmpl w:val="DD4EA6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61263D"/>
    <w:multiLevelType w:val="hybridMultilevel"/>
    <w:tmpl w:val="4770FA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6025F4E"/>
    <w:multiLevelType w:val="hybridMultilevel"/>
    <w:tmpl w:val="D73A6B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346FA2"/>
    <w:multiLevelType w:val="multilevel"/>
    <w:tmpl w:val="EF227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31661F6"/>
    <w:multiLevelType w:val="hybridMultilevel"/>
    <w:tmpl w:val="E124B2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7776418"/>
    <w:multiLevelType w:val="hybridMultilevel"/>
    <w:tmpl w:val="641C09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9FD4306"/>
    <w:multiLevelType w:val="hybridMultilevel"/>
    <w:tmpl w:val="03D67D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B5B298C"/>
    <w:multiLevelType w:val="hybridMultilevel"/>
    <w:tmpl w:val="F0EE9A5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C61ED8"/>
    <w:multiLevelType w:val="multilevel"/>
    <w:tmpl w:val="0F268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392414E"/>
    <w:multiLevelType w:val="hybridMultilevel"/>
    <w:tmpl w:val="07A21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43373F1"/>
    <w:multiLevelType w:val="hybridMultilevel"/>
    <w:tmpl w:val="E60E324E"/>
    <w:lvl w:ilvl="0" w:tplc="BC48B1F0">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545F0A9D"/>
    <w:multiLevelType w:val="hybridMultilevel"/>
    <w:tmpl w:val="A48ABA4A"/>
    <w:lvl w:ilvl="0" w:tplc="383237A8">
      <w:start w:val="1"/>
      <w:numFmt w:val="bullet"/>
      <w:lvlText w:val=""/>
      <w:lvlJc w:val="left"/>
      <w:pPr>
        <w:tabs>
          <w:tab w:val="num" w:pos="720"/>
        </w:tabs>
        <w:ind w:left="720" w:hanging="360"/>
      </w:pPr>
      <w:rPr>
        <w:rFonts w:ascii="Wingdings" w:hAnsi="Wingdings" w:hint="default"/>
      </w:rPr>
    </w:lvl>
    <w:lvl w:ilvl="1" w:tplc="7A9C25B4" w:tentative="1">
      <w:start w:val="1"/>
      <w:numFmt w:val="bullet"/>
      <w:lvlText w:val=""/>
      <w:lvlJc w:val="left"/>
      <w:pPr>
        <w:tabs>
          <w:tab w:val="num" w:pos="1440"/>
        </w:tabs>
        <w:ind w:left="1440" w:hanging="360"/>
      </w:pPr>
      <w:rPr>
        <w:rFonts w:ascii="Wingdings" w:hAnsi="Wingdings" w:hint="default"/>
      </w:rPr>
    </w:lvl>
    <w:lvl w:ilvl="2" w:tplc="CF9C2ADA" w:tentative="1">
      <w:start w:val="1"/>
      <w:numFmt w:val="bullet"/>
      <w:lvlText w:val=""/>
      <w:lvlJc w:val="left"/>
      <w:pPr>
        <w:tabs>
          <w:tab w:val="num" w:pos="2160"/>
        </w:tabs>
        <w:ind w:left="2160" w:hanging="360"/>
      </w:pPr>
      <w:rPr>
        <w:rFonts w:ascii="Wingdings" w:hAnsi="Wingdings" w:hint="default"/>
      </w:rPr>
    </w:lvl>
    <w:lvl w:ilvl="3" w:tplc="3C54B214" w:tentative="1">
      <w:start w:val="1"/>
      <w:numFmt w:val="bullet"/>
      <w:lvlText w:val=""/>
      <w:lvlJc w:val="left"/>
      <w:pPr>
        <w:tabs>
          <w:tab w:val="num" w:pos="2880"/>
        </w:tabs>
        <w:ind w:left="2880" w:hanging="360"/>
      </w:pPr>
      <w:rPr>
        <w:rFonts w:ascii="Wingdings" w:hAnsi="Wingdings" w:hint="default"/>
      </w:rPr>
    </w:lvl>
    <w:lvl w:ilvl="4" w:tplc="31EA5FD6" w:tentative="1">
      <w:start w:val="1"/>
      <w:numFmt w:val="bullet"/>
      <w:lvlText w:val=""/>
      <w:lvlJc w:val="left"/>
      <w:pPr>
        <w:tabs>
          <w:tab w:val="num" w:pos="3600"/>
        </w:tabs>
        <w:ind w:left="3600" w:hanging="360"/>
      </w:pPr>
      <w:rPr>
        <w:rFonts w:ascii="Wingdings" w:hAnsi="Wingdings" w:hint="default"/>
      </w:rPr>
    </w:lvl>
    <w:lvl w:ilvl="5" w:tplc="114043B8" w:tentative="1">
      <w:start w:val="1"/>
      <w:numFmt w:val="bullet"/>
      <w:lvlText w:val=""/>
      <w:lvlJc w:val="left"/>
      <w:pPr>
        <w:tabs>
          <w:tab w:val="num" w:pos="4320"/>
        </w:tabs>
        <w:ind w:left="4320" w:hanging="360"/>
      </w:pPr>
      <w:rPr>
        <w:rFonts w:ascii="Wingdings" w:hAnsi="Wingdings" w:hint="default"/>
      </w:rPr>
    </w:lvl>
    <w:lvl w:ilvl="6" w:tplc="665670C8" w:tentative="1">
      <w:start w:val="1"/>
      <w:numFmt w:val="bullet"/>
      <w:lvlText w:val=""/>
      <w:lvlJc w:val="left"/>
      <w:pPr>
        <w:tabs>
          <w:tab w:val="num" w:pos="5040"/>
        </w:tabs>
        <w:ind w:left="5040" w:hanging="360"/>
      </w:pPr>
      <w:rPr>
        <w:rFonts w:ascii="Wingdings" w:hAnsi="Wingdings" w:hint="default"/>
      </w:rPr>
    </w:lvl>
    <w:lvl w:ilvl="7" w:tplc="34866E42" w:tentative="1">
      <w:start w:val="1"/>
      <w:numFmt w:val="bullet"/>
      <w:lvlText w:val=""/>
      <w:lvlJc w:val="left"/>
      <w:pPr>
        <w:tabs>
          <w:tab w:val="num" w:pos="5760"/>
        </w:tabs>
        <w:ind w:left="5760" w:hanging="360"/>
      </w:pPr>
      <w:rPr>
        <w:rFonts w:ascii="Wingdings" w:hAnsi="Wingdings" w:hint="default"/>
      </w:rPr>
    </w:lvl>
    <w:lvl w:ilvl="8" w:tplc="765C1EBC"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6E4D7F"/>
    <w:multiLevelType w:val="hybridMultilevel"/>
    <w:tmpl w:val="AC327C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54AC0C9B"/>
    <w:multiLevelType w:val="hybridMultilevel"/>
    <w:tmpl w:val="EFCCFFE0"/>
    <w:lvl w:ilvl="0" w:tplc="95AC6E56">
      <w:numFmt w:val="bullet"/>
      <w:lvlText w:val="-"/>
      <w:lvlJc w:val="left"/>
      <w:pPr>
        <w:ind w:left="1080" w:hanging="360"/>
      </w:pPr>
      <w:rPr>
        <w:rFonts w:ascii="Arial" w:eastAsia="Times New Roman" w:hAnsi="Arial" w:cs="Arial" w:hint="default"/>
        <w:b w:val="0"/>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5BFB681D"/>
    <w:multiLevelType w:val="hybridMultilevel"/>
    <w:tmpl w:val="BF940C68"/>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F145496"/>
    <w:multiLevelType w:val="hybridMultilevel"/>
    <w:tmpl w:val="AD529C6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8" w15:restartNumberingAfterBreak="0">
    <w:nsid w:val="6E6F6421"/>
    <w:multiLevelType w:val="hybridMultilevel"/>
    <w:tmpl w:val="2F4CE6E8"/>
    <w:lvl w:ilvl="0" w:tplc="DFC411BE">
      <w:start w:val="1"/>
      <w:numFmt w:val="bullet"/>
      <w:lvlText w:val=""/>
      <w:lvlJc w:val="left"/>
      <w:pPr>
        <w:tabs>
          <w:tab w:val="num" w:pos="720"/>
        </w:tabs>
        <w:ind w:left="720" w:hanging="360"/>
      </w:pPr>
      <w:rPr>
        <w:rFonts w:ascii="Wingdings" w:hAnsi="Wingdings" w:hint="default"/>
      </w:rPr>
    </w:lvl>
    <w:lvl w:ilvl="1" w:tplc="0BFAB89C" w:tentative="1">
      <w:start w:val="1"/>
      <w:numFmt w:val="bullet"/>
      <w:lvlText w:val=""/>
      <w:lvlJc w:val="left"/>
      <w:pPr>
        <w:tabs>
          <w:tab w:val="num" w:pos="1440"/>
        </w:tabs>
        <w:ind w:left="1440" w:hanging="360"/>
      </w:pPr>
      <w:rPr>
        <w:rFonts w:ascii="Wingdings" w:hAnsi="Wingdings" w:hint="default"/>
      </w:rPr>
    </w:lvl>
    <w:lvl w:ilvl="2" w:tplc="E9FAC126" w:tentative="1">
      <w:start w:val="1"/>
      <w:numFmt w:val="bullet"/>
      <w:lvlText w:val=""/>
      <w:lvlJc w:val="left"/>
      <w:pPr>
        <w:tabs>
          <w:tab w:val="num" w:pos="2160"/>
        </w:tabs>
        <w:ind w:left="2160" w:hanging="360"/>
      </w:pPr>
      <w:rPr>
        <w:rFonts w:ascii="Wingdings" w:hAnsi="Wingdings" w:hint="default"/>
      </w:rPr>
    </w:lvl>
    <w:lvl w:ilvl="3" w:tplc="4B124768" w:tentative="1">
      <w:start w:val="1"/>
      <w:numFmt w:val="bullet"/>
      <w:lvlText w:val=""/>
      <w:lvlJc w:val="left"/>
      <w:pPr>
        <w:tabs>
          <w:tab w:val="num" w:pos="2880"/>
        </w:tabs>
        <w:ind w:left="2880" w:hanging="360"/>
      </w:pPr>
      <w:rPr>
        <w:rFonts w:ascii="Wingdings" w:hAnsi="Wingdings" w:hint="default"/>
      </w:rPr>
    </w:lvl>
    <w:lvl w:ilvl="4" w:tplc="F5904EAC" w:tentative="1">
      <w:start w:val="1"/>
      <w:numFmt w:val="bullet"/>
      <w:lvlText w:val=""/>
      <w:lvlJc w:val="left"/>
      <w:pPr>
        <w:tabs>
          <w:tab w:val="num" w:pos="3600"/>
        </w:tabs>
        <w:ind w:left="3600" w:hanging="360"/>
      </w:pPr>
      <w:rPr>
        <w:rFonts w:ascii="Wingdings" w:hAnsi="Wingdings" w:hint="default"/>
      </w:rPr>
    </w:lvl>
    <w:lvl w:ilvl="5" w:tplc="7E88AE34" w:tentative="1">
      <w:start w:val="1"/>
      <w:numFmt w:val="bullet"/>
      <w:lvlText w:val=""/>
      <w:lvlJc w:val="left"/>
      <w:pPr>
        <w:tabs>
          <w:tab w:val="num" w:pos="4320"/>
        </w:tabs>
        <w:ind w:left="4320" w:hanging="360"/>
      </w:pPr>
      <w:rPr>
        <w:rFonts w:ascii="Wingdings" w:hAnsi="Wingdings" w:hint="default"/>
      </w:rPr>
    </w:lvl>
    <w:lvl w:ilvl="6" w:tplc="89608A64" w:tentative="1">
      <w:start w:val="1"/>
      <w:numFmt w:val="bullet"/>
      <w:lvlText w:val=""/>
      <w:lvlJc w:val="left"/>
      <w:pPr>
        <w:tabs>
          <w:tab w:val="num" w:pos="5040"/>
        </w:tabs>
        <w:ind w:left="5040" w:hanging="360"/>
      </w:pPr>
      <w:rPr>
        <w:rFonts w:ascii="Wingdings" w:hAnsi="Wingdings" w:hint="default"/>
      </w:rPr>
    </w:lvl>
    <w:lvl w:ilvl="7" w:tplc="8D6E582A" w:tentative="1">
      <w:start w:val="1"/>
      <w:numFmt w:val="bullet"/>
      <w:lvlText w:val=""/>
      <w:lvlJc w:val="left"/>
      <w:pPr>
        <w:tabs>
          <w:tab w:val="num" w:pos="5760"/>
        </w:tabs>
        <w:ind w:left="5760" w:hanging="360"/>
      </w:pPr>
      <w:rPr>
        <w:rFonts w:ascii="Wingdings" w:hAnsi="Wingdings" w:hint="default"/>
      </w:rPr>
    </w:lvl>
    <w:lvl w:ilvl="8" w:tplc="B67ADCBC"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F357DC"/>
    <w:multiLevelType w:val="hybridMultilevel"/>
    <w:tmpl w:val="BF640C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7CF64636"/>
    <w:multiLevelType w:val="hybridMultilevel"/>
    <w:tmpl w:val="97E00A32"/>
    <w:lvl w:ilvl="0" w:tplc="95AC6E56">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6845218">
    <w:abstractNumId w:val="4"/>
  </w:num>
  <w:num w:numId="2" w16cid:durableId="369382294">
    <w:abstractNumId w:val="12"/>
  </w:num>
  <w:num w:numId="3" w16cid:durableId="773866073">
    <w:abstractNumId w:val="9"/>
  </w:num>
  <w:num w:numId="4" w16cid:durableId="188106585">
    <w:abstractNumId w:val="15"/>
  </w:num>
  <w:num w:numId="5" w16cid:durableId="1404450399">
    <w:abstractNumId w:val="16"/>
  </w:num>
  <w:num w:numId="6" w16cid:durableId="56826036">
    <w:abstractNumId w:val="20"/>
  </w:num>
  <w:num w:numId="7" w16cid:durableId="2036497483">
    <w:abstractNumId w:val="8"/>
  </w:num>
  <w:num w:numId="8" w16cid:durableId="1961690639">
    <w:abstractNumId w:val="14"/>
  </w:num>
  <w:num w:numId="9" w16cid:durableId="2018995188">
    <w:abstractNumId w:val="6"/>
  </w:num>
  <w:num w:numId="10" w16cid:durableId="41486850">
    <w:abstractNumId w:val="11"/>
  </w:num>
  <w:num w:numId="11" w16cid:durableId="131290034">
    <w:abstractNumId w:val="2"/>
  </w:num>
  <w:num w:numId="12" w16cid:durableId="2020423370">
    <w:abstractNumId w:val="3"/>
  </w:num>
  <w:num w:numId="13" w16cid:durableId="1211723698">
    <w:abstractNumId w:val="13"/>
  </w:num>
  <w:num w:numId="14" w16cid:durableId="224221334">
    <w:abstractNumId w:val="18"/>
  </w:num>
  <w:num w:numId="15" w16cid:durableId="543521094">
    <w:abstractNumId w:val="7"/>
  </w:num>
  <w:num w:numId="16" w16cid:durableId="436675762">
    <w:abstractNumId w:val="19"/>
  </w:num>
  <w:num w:numId="17" w16cid:durableId="853884368">
    <w:abstractNumId w:val="0"/>
  </w:num>
  <w:num w:numId="18" w16cid:durableId="1158810244">
    <w:abstractNumId w:val="5"/>
  </w:num>
  <w:num w:numId="19" w16cid:durableId="558711857">
    <w:abstractNumId w:val="10"/>
  </w:num>
  <w:num w:numId="20" w16cid:durableId="501970638">
    <w:abstractNumId w:val="1"/>
  </w:num>
  <w:num w:numId="21" w16cid:durableId="203445841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026"/>
    <w:rsid w:val="0000144C"/>
    <w:rsid w:val="00005C91"/>
    <w:rsid w:val="00006A82"/>
    <w:rsid w:val="00006EB2"/>
    <w:rsid w:val="00007310"/>
    <w:rsid w:val="00011A32"/>
    <w:rsid w:val="00013CEB"/>
    <w:rsid w:val="00016F1D"/>
    <w:rsid w:val="000173A8"/>
    <w:rsid w:val="00017F79"/>
    <w:rsid w:val="000200A7"/>
    <w:rsid w:val="000229FA"/>
    <w:rsid w:val="00023793"/>
    <w:rsid w:val="00024577"/>
    <w:rsid w:val="00025EDC"/>
    <w:rsid w:val="00027811"/>
    <w:rsid w:val="00035E1E"/>
    <w:rsid w:val="00041B3D"/>
    <w:rsid w:val="00041DB4"/>
    <w:rsid w:val="000436C6"/>
    <w:rsid w:val="000468C8"/>
    <w:rsid w:val="0004777F"/>
    <w:rsid w:val="00055DA4"/>
    <w:rsid w:val="00057598"/>
    <w:rsid w:val="000614D8"/>
    <w:rsid w:val="00066469"/>
    <w:rsid w:val="00067B87"/>
    <w:rsid w:val="00076353"/>
    <w:rsid w:val="00082938"/>
    <w:rsid w:val="00083BC3"/>
    <w:rsid w:val="00084CA4"/>
    <w:rsid w:val="000929C9"/>
    <w:rsid w:val="00093259"/>
    <w:rsid w:val="00094E43"/>
    <w:rsid w:val="00095EEC"/>
    <w:rsid w:val="000A70BE"/>
    <w:rsid w:val="000A7A9E"/>
    <w:rsid w:val="000B5C44"/>
    <w:rsid w:val="000C029C"/>
    <w:rsid w:val="000C1008"/>
    <w:rsid w:val="000C1A8A"/>
    <w:rsid w:val="000C27D3"/>
    <w:rsid w:val="000C35B6"/>
    <w:rsid w:val="000C3684"/>
    <w:rsid w:val="000C52FB"/>
    <w:rsid w:val="000C7182"/>
    <w:rsid w:val="000D1A11"/>
    <w:rsid w:val="000D5688"/>
    <w:rsid w:val="000E0136"/>
    <w:rsid w:val="000E32F0"/>
    <w:rsid w:val="000E506F"/>
    <w:rsid w:val="000F1A87"/>
    <w:rsid w:val="000F3F76"/>
    <w:rsid w:val="000F7177"/>
    <w:rsid w:val="000F75DD"/>
    <w:rsid w:val="00101B59"/>
    <w:rsid w:val="00106276"/>
    <w:rsid w:val="00107E9C"/>
    <w:rsid w:val="00113EAD"/>
    <w:rsid w:val="00126AB2"/>
    <w:rsid w:val="00127637"/>
    <w:rsid w:val="00134044"/>
    <w:rsid w:val="001357E5"/>
    <w:rsid w:val="00136D7B"/>
    <w:rsid w:val="00141E38"/>
    <w:rsid w:val="00141FFB"/>
    <w:rsid w:val="001421B6"/>
    <w:rsid w:val="00142340"/>
    <w:rsid w:val="00145DE7"/>
    <w:rsid w:val="001527B0"/>
    <w:rsid w:val="001565B2"/>
    <w:rsid w:val="00164468"/>
    <w:rsid w:val="001661E5"/>
    <w:rsid w:val="00177C0F"/>
    <w:rsid w:val="00183294"/>
    <w:rsid w:val="001841BF"/>
    <w:rsid w:val="001921F0"/>
    <w:rsid w:val="00196ADE"/>
    <w:rsid w:val="001A08D7"/>
    <w:rsid w:val="001A17C8"/>
    <w:rsid w:val="001A21B6"/>
    <w:rsid w:val="001A2A1A"/>
    <w:rsid w:val="001A3E08"/>
    <w:rsid w:val="001A50AB"/>
    <w:rsid w:val="001A7DD6"/>
    <w:rsid w:val="001B4256"/>
    <w:rsid w:val="001B43B0"/>
    <w:rsid w:val="001D0722"/>
    <w:rsid w:val="001D3C1C"/>
    <w:rsid w:val="001D3FFF"/>
    <w:rsid w:val="001D41E1"/>
    <w:rsid w:val="001D4EB3"/>
    <w:rsid w:val="001D6789"/>
    <w:rsid w:val="001D6D26"/>
    <w:rsid w:val="001D7FB7"/>
    <w:rsid w:val="001E1156"/>
    <w:rsid w:val="001E55DF"/>
    <w:rsid w:val="001E65D6"/>
    <w:rsid w:val="001E7626"/>
    <w:rsid w:val="001F17B9"/>
    <w:rsid w:val="001F2002"/>
    <w:rsid w:val="001F25A3"/>
    <w:rsid w:val="001F5F86"/>
    <w:rsid w:val="002034FF"/>
    <w:rsid w:val="00217C0A"/>
    <w:rsid w:val="002204BB"/>
    <w:rsid w:val="00220F06"/>
    <w:rsid w:val="002275DC"/>
    <w:rsid w:val="00235AD2"/>
    <w:rsid w:val="00237511"/>
    <w:rsid w:val="0024021D"/>
    <w:rsid w:val="002519BA"/>
    <w:rsid w:val="002524A9"/>
    <w:rsid w:val="00253F64"/>
    <w:rsid w:val="002540C7"/>
    <w:rsid w:val="00254EF9"/>
    <w:rsid w:val="00256C9E"/>
    <w:rsid w:val="00257077"/>
    <w:rsid w:val="00261286"/>
    <w:rsid w:val="00266E5B"/>
    <w:rsid w:val="00270002"/>
    <w:rsid w:val="00272EAD"/>
    <w:rsid w:val="00272F2A"/>
    <w:rsid w:val="00273683"/>
    <w:rsid w:val="002857A3"/>
    <w:rsid w:val="00290026"/>
    <w:rsid w:val="00290E02"/>
    <w:rsid w:val="00290E1B"/>
    <w:rsid w:val="00291738"/>
    <w:rsid w:val="00291C68"/>
    <w:rsid w:val="002945AC"/>
    <w:rsid w:val="002A01A2"/>
    <w:rsid w:val="002A23D5"/>
    <w:rsid w:val="002A5B7B"/>
    <w:rsid w:val="002A6024"/>
    <w:rsid w:val="002A6DD3"/>
    <w:rsid w:val="002B14A2"/>
    <w:rsid w:val="002B1FC6"/>
    <w:rsid w:val="002B3AD0"/>
    <w:rsid w:val="002B4AA5"/>
    <w:rsid w:val="002B630E"/>
    <w:rsid w:val="002C09E4"/>
    <w:rsid w:val="002C4233"/>
    <w:rsid w:val="002D458D"/>
    <w:rsid w:val="002D646F"/>
    <w:rsid w:val="002E0081"/>
    <w:rsid w:val="002E0D27"/>
    <w:rsid w:val="002E4621"/>
    <w:rsid w:val="002E6951"/>
    <w:rsid w:val="002F2465"/>
    <w:rsid w:val="00300D85"/>
    <w:rsid w:val="003045EC"/>
    <w:rsid w:val="00305CFB"/>
    <w:rsid w:val="00312E79"/>
    <w:rsid w:val="00313B32"/>
    <w:rsid w:val="00316D80"/>
    <w:rsid w:val="003210CE"/>
    <w:rsid w:val="00325602"/>
    <w:rsid w:val="00335008"/>
    <w:rsid w:val="00336DD6"/>
    <w:rsid w:val="00336F0B"/>
    <w:rsid w:val="00347989"/>
    <w:rsid w:val="00352C8A"/>
    <w:rsid w:val="0035604C"/>
    <w:rsid w:val="00360279"/>
    <w:rsid w:val="003609D9"/>
    <w:rsid w:val="00363987"/>
    <w:rsid w:val="00364EF9"/>
    <w:rsid w:val="003672B1"/>
    <w:rsid w:val="00370CCB"/>
    <w:rsid w:val="003737C6"/>
    <w:rsid w:val="00374469"/>
    <w:rsid w:val="003752CD"/>
    <w:rsid w:val="003777DE"/>
    <w:rsid w:val="00386F49"/>
    <w:rsid w:val="00392465"/>
    <w:rsid w:val="00392BB2"/>
    <w:rsid w:val="003A3AA0"/>
    <w:rsid w:val="003A6C8A"/>
    <w:rsid w:val="003ABCC5"/>
    <w:rsid w:val="003B49CD"/>
    <w:rsid w:val="003B4D03"/>
    <w:rsid w:val="003B5449"/>
    <w:rsid w:val="003B5596"/>
    <w:rsid w:val="003B5D39"/>
    <w:rsid w:val="003B6958"/>
    <w:rsid w:val="003C2922"/>
    <w:rsid w:val="003D1B3B"/>
    <w:rsid w:val="003D7CFF"/>
    <w:rsid w:val="003E3C52"/>
    <w:rsid w:val="003E77E3"/>
    <w:rsid w:val="003F4B63"/>
    <w:rsid w:val="004023DA"/>
    <w:rsid w:val="00403637"/>
    <w:rsid w:val="004069F3"/>
    <w:rsid w:val="004113B2"/>
    <w:rsid w:val="004172CF"/>
    <w:rsid w:val="00422626"/>
    <w:rsid w:val="004311AF"/>
    <w:rsid w:val="00436D4E"/>
    <w:rsid w:val="004373F7"/>
    <w:rsid w:val="00440E9B"/>
    <w:rsid w:val="004539F1"/>
    <w:rsid w:val="0045486B"/>
    <w:rsid w:val="004620FF"/>
    <w:rsid w:val="004633EF"/>
    <w:rsid w:val="0046587D"/>
    <w:rsid w:val="00466674"/>
    <w:rsid w:val="00466CF8"/>
    <w:rsid w:val="0047366D"/>
    <w:rsid w:val="0047445B"/>
    <w:rsid w:val="00476963"/>
    <w:rsid w:val="00477EF0"/>
    <w:rsid w:val="004852DF"/>
    <w:rsid w:val="00485A24"/>
    <w:rsid w:val="0049280A"/>
    <w:rsid w:val="00496707"/>
    <w:rsid w:val="004A046F"/>
    <w:rsid w:val="004A098A"/>
    <w:rsid w:val="004A2E7F"/>
    <w:rsid w:val="004B31C8"/>
    <w:rsid w:val="004C1C5F"/>
    <w:rsid w:val="004C51D4"/>
    <w:rsid w:val="004D1355"/>
    <w:rsid w:val="004D2E54"/>
    <w:rsid w:val="004D595A"/>
    <w:rsid w:val="004D5F1B"/>
    <w:rsid w:val="004E0221"/>
    <w:rsid w:val="004E2CCE"/>
    <w:rsid w:val="004E3DDF"/>
    <w:rsid w:val="004E420C"/>
    <w:rsid w:val="004E5241"/>
    <w:rsid w:val="004F0F65"/>
    <w:rsid w:val="004F6002"/>
    <w:rsid w:val="004F71E5"/>
    <w:rsid w:val="005008F3"/>
    <w:rsid w:val="005015FD"/>
    <w:rsid w:val="0050197E"/>
    <w:rsid w:val="00503162"/>
    <w:rsid w:val="00505E64"/>
    <w:rsid w:val="00506F16"/>
    <w:rsid w:val="005129A1"/>
    <w:rsid w:val="0051455F"/>
    <w:rsid w:val="00520B0D"/>
    <w:rsid w:val="00523BAA"/>
    <w:rsid w:val="005265C9"/>
    <w:rsid w:val="00532524"/>
    <w:rsid w:val="0053349D"/>
    <w:rsid w:val="00535B2D"/>
    <w:rsid w:val="00536625"/>
    <w:rsid w:val="005373DF"/>
    <w:rsid w:val="00546E00"/>
    <w:rsid w:val="00551BED"/>
    <w:rsid w:val="00554C9D"/>
    <w:rsid w:val="00556D5F"/>
    <w:rsid w:val="00557C35"/>
    <w:rsid w:val="00562C1F"/>
    <w:rsid w:val="00564BB4"/>
    <w:rsid w:val="0056583F"/>
    <w:rsid w:val="00570379"/>
    <w:rsid w:val="00570BB3"/>
    <w:rsid w:val="0057157F"/>
    <w:rsid w:val="00572FA6"/>
    <w:rsid w:val="00573CB4"/>
    <w:rsid w:val="00574406"/>
    <w:rsid w:val="0057499C"/>
    <w:rsid w:val="00575338"/>
    <w:rsid w:val="00580BF8"/>
    <w:rsid w:val="00580DB5"/>
    <w:rsid w:val="00585521"/>
    <w:rsid w:val="005908D3"/>
    <w:rsid w:val="00595467"/>
    <w:rsid w:val="005978F6"/>
    <w:rsid w:val="005A2A43"/>
    <w:rsid w:val="005A3939"/>
    <w:rsid w:val="005A5D82"/>
    <w:rsid w:val="005B184F"/>
    <w:rsid w:val="005B4977"/>
    <w:rsid w:val="005B4AE3"/>
    <w:rsid w:val="005B678D"/>
    <w:rsid w:val="005B7A13"/>
    <w:rsid w:val="005C1EB1"/>
    <w:rsid w:val="005C388C"/>
    <w:rsid w:val="005C5E9B"/>
    <w:rsid w:val="005C7EBA"/>
    <w:rsid w:val="005D0F03"/>
    <w:rsid w:val="005D2ABB"/>
    <w:rsid w:val="005D7CEB"/>
    <w:rsid w:val="005E029D"/>
    <w:rsid w:val="005E4A35"/>
    <w:rsid w:val="005F61F4"/>
    <w:rsid w:val="005F7FCC"/>
    <w:rsid w:val="006001AB"/>
    <w:rsid w:val="0060207B"/>
    <w:rsid w:val="006028EF"/>
    <w:rsid w:val="006046B4"/>
    <w:rsid w:val="00605421"/>
    <w:rsid w:val="00611056"/>
    <w:rsid w:val="00613288"/>
    <w:rsid w:val="00614505"/>
    <w:rsid w:val="00614E51"/>
    <w:rsid w:val="00615150"/>
    <w:rsid w:val="00622A56"/>
    <w:rsid w:val="00631564"/>
    <w:rsid w:val="00633611"/>
    <w:rsid w:val="006448EA"/>
    <w:rsid w:val="00647578"/>
    <w:rsid w:val="00651DD3"/>
    <w:rsid w:val="00652400"/>
    <w:rsid w:val="00654E00"/>
    <w:rsid w:val="00661BBC"/>
    <w:rsid w:val="00661D36"/>
    <w:rsid w:val="006646D6"/>
    <w:rsid w:val="00664A75"/>
    <w:rsid w:val="00664E67"/>
    <w:rsid w:val="00667F0E"/>
    <w:rsid w:val="00670FF8"/>
    <w:rsid w:val="00680202"/>
    <w:rsid w:val="00680FBC"/>
    <w:rsid w:val="00681E87"/>
    <w:rsid w:val="00684CE9"/>
    <w:rsid w:val="0068617F"/>
    <w:rsid w:val="00692D2D"/>
    <w:rsid w:val="006949C8"/>
    <w:rsid w:val="006A7D59"/>
    <w:rsid w:val="006B0497"/>
    <w:rsid w:val="006B430E"/>
    <w:rsid w:val="006B5A97"/>
    <w:rsid w:val="006B5D54"/>
    <w:rsid w:val="006B6688"/>
    <w:rsid w:val="006B6D36"/>
    <w:rsid w:val="006C47C3"/>
    <w:rsid w:val="006C5DBF"/>
    <w:rsid w:val="006D50D9"/>
    <w:rsid w:val="006D733A"/>
    <w:rsid w:val="006E297B"/>
    <w:rsid w:val="006F0038"/>
    <w:rsid w:val="006F11C3"/>
    <w:rsid w:val="006F1BE6"/>
    <w:rsid w:val="006F22F5"/>
    <w:rsid w:val="006F7455"/>
    <w:rsid w:val="0070122C"/>
    <w:rsid w:val="00701BD7"/>
    <w:rsid w:val="00702DD9"/>
    <w:rsid w:val="007053AE"/>
    <w:rsid w:val="00705C1A"/>
    <w:rsid w:val="0072223D"/>
    <w:rsid w:val="00722E41"/>
    <w:rsid w:val="00723D25"/>
    <w:rsid w:val="00724A2B"/>
    <w:rsid w:val="00727728"/>
    <w:rsid w:val="007279AE"/>
    <w:rsid w:val="00733A33"/>
    <w:rsid w:val="007355E6"/>
    <w:rsid w:val="00741470"/>
    <w:rsid w:val="00742BE4"/>
    <w:rsid w:val="007447EB"/>
    <w:rsid w:val="00744B5B"/>
    <w:rsid w:val="00747EC9"/>
    <w:rsid w:val="0075697D"/>
    <w:rsid w:val="00756E2F"/>
    <w:rsid w:val="0076314B"/>
    <w:rsid w:val="007645A6"/>
    <w:rsid w:val="007661B1"/>
    <w:rsid w:val="0077183E"/>
    <w:rsid w:val="007744C6"/>
    <w:rsid w:val="00775682"/>
    <w:rsid w:val="00782BF6"/>
    <w:rsid w:val="007832C7"/>
    <w:rsid w:val="00784735"/>
    <w:rsid w:val="00790358"/>
    <w:rsid w:val="00791ED4"/>
    <w:rsid w:val="007934EF"/>
    <w:rsid w:val="007958DE"/>
    <w:rsid w:val="00795CEE"/>
    <w:rsid w:val="007975B7"/>
    <w:rsid w:val="007A0F3C"/>
    <w:rsid w:val="007A7AE4"/>
    <w:rsid w:val="007B0856"/>
    <w:rsid w:val="007B1193"/>
    <w:rsid w:val="007B1AB7"/>
    <w:rsid w:val="007B4254"/>
    <w:rsid w:val="007B6BDD"/>
    <w:rsid w:val="007C5636"/>
    <w:rsid w:val="007C774F"/>
    <w:rsid w:val="007D29D1"/>
    <w:rsid w:val="007D658D"/>
    <w:rsid w:val="007D6B65"/>
    <w:rsid w:val="007E10B4"/>
    <w:rsid w:val="007E3014"/>
    <w:rsid w:val="007E7B3B"/>
    <w:rsid w:val="007F4E39"/>
    <w:rsid w:val="00800AC3"/>
    <w:rsid w:val="00801ECB"/>
    <w:rsid w:val="008042E6"/>
    <w:rsid w:val="0081241A"/>
    <w:rsid w:val="00813D04"/>
    <w:rsid w:val="00831DF1"/>
    <w:rsid w:val="00832992"/>
    <w:rsid w:val="00832EA5"/>
    <w:rsid w:val="00840C27"/>
    <w:rsid w:val="00843A20"/>
    <w:rsid w:val="00845152"/>
    <w:rsid w:val="00850083"/>
    <w:rsid w:val="00850828"/>
    <w:rsid w:val="00852F9F"/>
    <w:rsid w:val="0085497E"/>
    <w:rsid w:val="0085696C"/>
    <w:rsid w:val="00861BD3"/>
    <w:rsid w:val="00862CF4"/>
    <w:rsid w:val="0086475C"/>
    <w:rsid w:val="0086631E"/>
    <w:rsid w:val="00866531"/>
    <w:rsid w:val="00866D0A"/>
    <w:rsid w:val="008674F1"/>
    <w:rsid w:val="00881E4E"/>
    <w:rsid w:val="00882590"/>
    <w:rsid w:val="0088468A"/>
    <w:rsid w:val="00890A46"/>
    <w:rsid w:val="00892DF3"/>
    <w:rsid w:val="00892F40"/>
    <w:rsid w:val="008A1703"/>
    <w:rsid w:val="008A2BE7"/>
    <w:rsid w:val="008A5962"/>
    <w:rsid w:val="008A708F"/>
    <w:rsid w:val="008B07AD"/>
    <w:rsid w:val="008B2EDA"/>
    <w:rsid w:val="008B3CB8"/>
    <w:rsid w:val="008B6960"/>
    <w:rsid w:val="008C0530"/>
    <w:rsid w:val="008C1B78"/>
    <w:rsid w:val="008C1F94"/>
    <w:rsid w:val="008C2E40"/>
    <w:rsid w:val="008C6250"/>
    <w:rsid w:val="008D381F"/>
    <w:rsid w:val="008D7747"/>
    <w:rsid w:val="008E0685"/>
    <w:rsid w:val="008E6612"/>
    <w:rsid w:val="008E693A"/>
    <w:rsid w:val="008F5FFC"/>
    <w:rsid w:val="008F752E"/>
    <w:rsid w:val="00901CFE"/>
    <w:rsid w:val="0090434A"/>
    <w:rsid w:val="00905C49"/>
    <w:rsid w:val="0090782D"/>
    <w:rsid w:val="00913C8F"/>
    <w:rsid w:val="00917EEB"/>
    <w:rsid w:val="00920012"/>
    <w:rsid w:val="009220B6"/>
    <w:rsid w:val="00924183"/>
    <w:rsid w:val="00934899"/>
    <w:rsid w:val="00942FF4"/>
    <w:rsid w:val="0094559E"/>
    <w:rsid w:val="00951347"/>
    <w:rsid w:val="00951A2C"/>
    <w:rsid w:val="00952FF9"/>
    <w:rsid w:val="0095672B"/>
    <w:rsid w:val="0096263B"/>
    <w:rsid w:val="0096796B"/>
    <w:rsid w:val="00972D8D"/>
    <w:rsid w:val="00973F0A"/>
    <w:rsid w:val="00974099"/>
    <w:rsid w:val="0097437A"/>
    <w:rsid w:val="00974FFC"/>
    <w:rsid w:val="00975067"/>
    <w:rsid w:val="00975D92"/>
    <w:rsid w:val="00981777"/>
    <w:rsid w:val="009854D4"/>
    <w:rsid w:val="00985C1B"/>
    <w:rsid w:val="00987B74"/>
    <w:rsid w:val="00995E14"/>
    <w:rsid w:val="00996965"/>
    <w:rsid w:val="009977CA"/>
    <w:rsid w:val="009A2AB5"/>
    <w:rsid w:val="009A3958"/>
    <w:rsid w:val="009A4105"/>
    <w:rsid w:val="009B003F"/>
    <w:rsid w:val="009B1924"/>
    <w:rsid w:val="009C02B3"/>
    <w:rsid w:val="009C101A"/>
    <w:rsid w:val="009C58A4"/>
    <w:rsid w:val="009C6A84"/>
    <w:rsid w:val="009D0413"/>
    <w:rsid w:val="009D2853"/>
    <w:rsid w:val="009D2B68"/>
    <w:rsid w:val="009E6431"/>
    <w:rsid w:val="009F2419"/>
    <w:rsid w:val="009F42B8"/>
    <w:rsid w:val="009F44EE"/>
    <w:rsid w:val="009F73FF"/>
    <w:rsid w:val="00A00066"/>
    <w:rsid w:val="00A01296"/>
    <w:rsid w:val="00A017B6"/>
    <w:rsid w:val="00A03BAD"/>
    <w:rsid w:val="00A04B0C"/>
    <w:rsid w:val="00A1057F"/>
    <w:rsid w:val="00A12537"/>
    <w:rsid w:val="00A14B98"/>
    <w:rsid w:val="00A1516F"/>
    <w:rsid w:val="00A15E12"/>
    <w:rsid w:val="00A15E68"/>
    <w:rsid w:val="00A177EE"/>
    <w:rsid w:val="00A24696"/>
    <w:rsid w:val="00A343F7"/>
    <w:rsid w:val="00A35F0F"/>
    <w:rsid w:val="00A3611C"/>
    <w:rsid w:val="00A41678"/>
    <w:rsid w:val="00A42A2A"/>
    <w:rsid w:val="00A44C6C"/>
    <w:rsid w:val="00A47860"/>
    <w:rsid w:val="00A51153"/>
    <w:rsid w:val="00A5241D"/>
    <w:rsid w:val="00A52DA7"/>
    <w:rsid w:val="00A54241"/>
    <w:rsid w:val="00A54299"/>
    <w:rsid w:val="00A60C39"/>
    <w:rsid w:val="00A60C3B"/>
    <w:rsid w:val="00A62AC6"/>
    <w:rsid w:val="00A66627"/>
    <w:rsid w:val="00A71731"/>
    <w:rsid w:val="00A72FD5"/>
    <w:rsid w:val="00A73788"/>
    <w:rsid w:val="00A8222A"/>
    <w:rsid w:val="00A82DEB"/>
    <w:rsid w:val="00A8406B"/>
    <w:rsid w:val="00A9182C"/>
    <w:rsid w:val="00A92FAB"/>
    <w:rsid w:val="00A94EDB"/>
    <w:rsid w:val="00AA252D"/>
    <w:rsid w:val="00AB1CB8"/>
    <w:rsid w:val="00AC07E6"/>
    <w:rsid w:val="00AC18FA"/>
    <w:rsid w:val="00AC3314"/>
    <w:rsid w:val="00AD4C30"/>
    <w:rsid w:val="00AE266C"/>
    <w:rsid w:val="00AE29F3"/>
    <w:rsid w:val="00AE7AEA"/>
    <w:rsid w:val="00AF40F4"/>
    <w:rsid w:val="00AF6D94"/>
    <w:rsid w:val="00B01C15"/>
    <w:rsid w:val="00B07ABD"/>
    <w:rsid w:val="00B07C5B"/>
    <w:rsid w:val="00B124A0"/>
    <w:rsid w:val="00B15DB7"/>
    <w:rsid w:val="00B16F52"/>
    <w:rsid w:val="00B23925"/>
    <w:rsid w:val="00B2794A"/>
    <w:rsid w:val="00B308E7"/>
    <w:rsid w:val="00B3221D"/>
    <w:rsid w:val="00B37168"/>
    <w:rsid w:val="00B40F37"/>
    <w:rsid w:val="00B44729"/>
    <w:rsid w:val="00B4553D"/>
    <w:rsid w:val="00B50A07"/>
    <w:rsid w:val="00B54242"/>
    <w:rsid w:val="00B60ABF"/>
    <w:rsid w:val="00B67219"/>
    <w:rsid w:val="00B707CB"/>
    <w:rsid w:val="00B70E14"/>
    <w:rsid w:val="00B71A05"/>
    <w:rsid w:val="00B73911"/>
    <w:rsid w:val="00B802D5"/>
    <w:rsid w:val="00B83BD1"/>
    <w:rsid w:val="00B842A9"/>
    <w:rsid w:val="00B850C9"/>
    <w:rsid w:val="00B94E23"/>
    <w:rsid w:val="00B9555A"/>
    <w:rsid w:val="00B9580A"/>
    <w:rsid w:val="00BA1A29"/>
    <w:rsid w:val="00BA2763"/>
    <w:rsid w:val="00BA5109"/>
    <w:rsid w:val="00BB4901"/>
    <w:rsid w:val="00BB591C"/>
    <w:rsid w:val="00BB6612"/>
    <w:rsid w:val="00BB6844"/>
    <w:rsid w:val="00BB691D"/>
    <w:rsid w:val="00BB7CED"/>
    <w:rsid w:val="00BC3146"/>
    <w:rsid w:val="00BC3A86"/>
    <w:rsid w:val="00BC3CC9"/>
    <w:rsid w:val="00BC7E35"/>
    <w:rsid w:val="00BD0330"/>
    <w:rsid w:val="00BD4F16"/>
    <w:rsid w:val="00BD519A"/>
    <w:rsid w:val="00BD781A"/>
    <w:rsid w:val="00BE0EF7"/>
    <w:rsid w:val="00BE713F"/>
    <w:rsid w:val="00BF324B"/>
    <w:rsid w:val="00BF3462"/>
    <w:rsid w:val="00C04AD3"/>
    <w:rsid w:val="00C05F1B"/>
    <w:rsid w:val="00C077C0"/>
    <w:rsid w:val="00C10BAE"/>
    <w:rsid w:val="00C13365"/>
    <w:rsid w:val="00C166C2"/>
    <w:rsid w:val="00C2151B"/>
    <w:rsid w:val="00C21698"/>
    <w:rsid w:val="00C24067"/>
    <w:rsid w:val="00C24C7D"/>
    <w:rsid w:val="00C33941"/>
    <w:rsid w:val="00C4510B"/>
    <w:rsid w:val="00C4704F"/>
    <w:rsid w:val="00C50D10"/>
    <w:rsid w:val="00C565D9"/>
    <w:rsid w:val="00C60498"/>
    <w:rsid w:val="00C6331B"/>
    <w:rsid w:val="00C63FC0"/>
    <w:rsid w:val="00C65D2A"/>
    <w:rsid w:val="00C70468"/>
    <w:rsid w:val="00C7135B"/>
    <w:rsid w:val="00C71969"/>
    <w:rsid w:val="00C721C1"/>
    <w:rsid w:val="00C73B74"/>
    <w:rsid w:val="00C75EF1"/>
    <w:rsid w:val="00C8232D"/>
    <w:rsid w:val="00C841B2"/>
    <w:rsid w:val="00C86184"/>
    <w:rsid w:val="00C9009F"/>
    <w:rsid w:val="00C90F20"/>
    <w:rsid w:val="00C95853"/>
    <w:rsid w:val="00CB2365"/>
    <w:rsid w:val="00CB5C54"/>
    <w:rsid w:val="00CC1F89"/>
    <w:rsid w:val="00CD5604"/>
    <w:rsid w:val="00CD63E2"/>
    <w:rsid w:val="00CD6824"/>
    <w:rsid w:val="00CD7989"/>
    <w:rsid w:val="00CE5458"/>
    <w:rsid w:val="00CE67C9"/>
    <w:rsid w:val="00CF3EED"/>
    <w:rsid w:val="00CF7C26"/>
    <w:rsid w:val="00D05F59"/>
    <w:rsid w:val="00D06508"/>
    <w:rsid w:val="00D0798E"/>
    <w:rsid w:val="00D1326A"/>
    <w:rsid w:val="00D1470F"/>
    <w:rsid w:val="00D17FA8"/>
    <w:rsid w:val="00D2347E"/>
    <w:rsid w:val="00D2386E"/>
    <w:rsid w:val="00D23CBF"/>
    <w:rsid w:val="00D2582C"/>
    <w:rsid w:val="00D261DF"/>
    <w:rsid w:val="00D32364"/>
    <w:rsid w:val="00D33707"/>
    <w:rsid w:val="00D34932"/>
    <w:rsid w:val="00D35296"/>
    <w:rsid w:val="00D35730"/>
    <w:rsid w:val="00D378F4"/>
    <w:rsid w:val="00D42F65"/>
    <w:rsid w:val="00D4672A"/>
    <w:rsid w:val="00D55319"/>
    <w:rsid w:val="00D61C25"/>
    <w:rsid w:val="00D63DA4"/>
    <w:rsid w:val="00D642F4"/>
    <w:rsid w:val="00D7035C"/>
    <w:rsid w:val="00D715C7"/>
    <w:rsid w:val="00D73DFB"/>
    <w:rsid w:val="00D749DE"/>
    <w:rsid w:val="00D74EAB"/>
    <w:rsid w:val="00D81026"/>
    <w:rsid w:val="00D86344"/>
    <w:rsid w:val="00D87FB2"/>
    <w:rsid w:val="00D91285"/>
    <w:rsid w:val="00D9438C"/>
    <w:rsid w:val="00DA1AD9"/>
    <w:rsid w:val="00DA5B3F"/>
    <w:rsid w:val="00DC0342"/>
    <w:rsid w:val="00DC12F5"/>
    <w:rsid w:val="00DC305F"/>
    <w:rsid w:val="00DC5BD5"/>
    <w:rsid w:val="00DD5414"/>
    <w:rsid w:val="00DE1BC2"/>
    <w:rsid w:val="00DE27A3"/>
    <w:rsid w:val="00DF00AB"/>
    <w:rsid w:val="00DF0348"/>
    <w:rsid w:val="00DF1A86"/>
    <w:rsid w:val="00DF35C6"/>
    <w:rsid w:val="00DF5BB8"/>
    <w:rsid w:val="00DF7BDB"/>
    <w:rsid w:val="00E01C4F"/>
    <w:rsid w:val="00E01CCF"/>
    <w:rsid w:val="00E058FA"/>
    <w:rsid w:val="00E06C57"/>
    <w:rsid w:val="00E10151"/>
    <w:rsid w:val="00E133A9"/>
    <w:rsid w:val="00E13895"/>
    <w:rsid w:val="00E1444E"/>
    <w:rsid w:val="00E2020A"/>
    <w:rsid w:val="00E202EB"/>
    <w:rsid w:val="00E20A1E"/>
    <w:rsid w:val="00E22E3A"/>
    <w:rsid w:val="00E24A71"/>
    <w:rsid w:val="00E278BA"/>
    <w:rsid w:val="00E30B18"/>
    <w:rsid w:val="00E32FD9"/>
    <w:rsid w:val="00E35076"/>
    <w:rsid w:val="00E40B2A"/>
    <w:rsid w:val="00E525D6"/>
    <w:rsid w:val="00E545B2"/>
    <w:rsid w:val="00E54B8B"/>
    <w:rsid w:val="00E56E43"/>
    <w:rsid w:val="00E6292C"/>
    <w:rsid w:val="00E64B09"/>
    <w:rsid w:val="00E64DB1"/>
    <w:rsid w:val="00E65B81"/>
    <w:rsid w:val="00E66653"/>
    <w:rsid w:val="00E678AE"/>
    <w:rsid w:val="00E71E07"/>
    <w:rsid w:val="00E73EDD"/>
    <w:rsid w:val="00E82DA0"/>
    <w:rsid w:val="00E8668F"/>
    <w:rsid w:val="00E95CF7"/>
    <w:rsid w:val="00EA1E62"/>
    <w:rsid w:val="00EA340B"/>
    <w:rsid w:val="00EA43A2"/>
    <w:rsid w:val="00EB0DE2"/>
    <w:rsid w:val="00EB18CD"/>
    <w:rsid w:val="00EB26A5"/>
    <w:rsid w:val="00EB3C27"/>
    <w:rsid w:val="00EB4EAC"/>
    <w:rsid w:val="00EB5C19"/>
    <w:rsid w:val="00EC0A1F"/>
    <w:rsid w:val="00EC35B5"/>
    <w:rsid w:val="00EC44A6"/>
    <w:rsid w:val="00EC73BA"/>
    <w:rsid w:val="00EE2E65"/>
    <w:rsid w:val="00EE3945"/>
    <w:rsid w:val="00EE63B3"/>
    <w:rsid w:val="00EE7E1A"/>
    <w:rsid w:val="00EF34A1"/>
    <w:rsid w:val="00EF3C72"/>
    <w:rsid w:val="00EF440B"/>
    <w:rsid w:val="00EF4BA8"/>
    <w:rsid w:val="00EF54F8"/>
    <w:rsid w:val="00F0330A"/>
    <w:rsid w:val="00F07947"/>
    <w:rsid w:val="00F21CC2"/>
    <w:rsid w:val="00F23BC2"/>
    <w:rsid w:val="00F24F81"/>
    <w:rsid w:val="00F2639D"/>
    <w:rsid w:val="00F32501"/>
    <w:rsid w:val="00F3714C"/>
    <w:rsid w:val="00F40E50"/>
    <w:rsid w:val="00F42A1F"/>
    <w:rsid w:val="00F567EF"/>
    <w:rsid w:val="00F56D98"/>
    <w:rsid w:val="00F614A6"/>
    <w:rsid w:val="00F6360D"/>
    <w:rsid w:val="00F652A9"/>
    <w:rsid w:val="00F65389"/>
    <w:rsid w:val="00F70344"/>
    <w:rsid w:val="00F70BD5"/>
    <w:rsid w:val="00F72B5B"/>
    <w:rsid w:val="00F72D04"/>
    <w:rsid w:val="00F733CA"/>
    <w:rsid w:val="00F75F99"/>
    <w:rsid w:val="00F80B65"/>
    <w:rsid w:val="00F81F21"/>
    <w:rsid w:val="00F855F8"/>
    <w:rsid w:val="00F90230"/>
    <w:rsid w:val="00F92A70"/>
    <w:rsid w:val="00F95581"/>
    <w:rsid w:val="00F9787F"/>
    <w:rsid w:val="00FA298B"/>
    <w:rsid w:val="00FA455D"/>
    <w:rsid w:val="00FA77E4"/>
    <w:rsid w:val="00FA7B41"/>
    <w:rsid w:val="00FB0EAC"/>
    <w:rsid w:val="00FC0DFA"/>
    <w:rsid w:val="00FC4F29"/>
    <w:rsid w:val="00FD2B8F"/>
    <w:rsid w:val="00FD5284"/>
    <w:rsid w:val="00FE0A90"/>
    <w:rsid w:val="00FE1229"/>
    <w:rsid w:val="00FE5E65"/>
    <w:rsid w:val="00FF1485"/>
    <w:rsid w:val="00FF190A"/>
    <w:rsid w:val="00FF25EA"/>
    <w:rsid w:val="00FF3FB6"/>
    <w:rsid w:val="00FF4DA7"/>
    <w:rsid w:val="00FF56CA"/>
    <w:rsid w:val="0523810B"/>
    <w:rsid w:val="08D29EC5"/>
    <w:rsid w:val="0A7825C3"/>
    <w:rsid w:val="0B44F215"/>
    <w:rsid w:val="0D10B6D8"/>
    <w:rsid w:val="117AED6C"/>
    <w:rsid w:val="11E01BC5"/>
    <w:rsid w:val="11E7D484"/>
    <w:rsid w:val="13ED81FC"/>
    <w:rsid w:val="15B60185"/>
    <w:rsid w:val="15C04B73"/>
    <w:rsid w:val="162D83E0"/>
    <w:rsid w:val="16C81500"/>
    <w:rsid w:val="1846E808"/>
    <w:rsid w:val="1A2F47F5"/>
    <w:rsid w:val="1DEF9A35"/>
    <w:rsid w:val="1E8AB447"/>
    <w:rsid w:val="2037D62B"/>
    <w:rsid w:val="232D3B0B"/>
    <w:rsid w:val="2347277C"/>
    <w:rsid w:val="23C796BF"/>
    <w:rsid w:val="252ADD52"/>
    <w:rsid w:val="2757E93E"/>
    <w:rsid w:val="28EC0BE9"/>
    <w:rsid w:val="2AA38C4F"/>
    <w:rsid w:val="2B377467"/>
    <w:rsid w:val="2C383D43"/>
    <w:rsid w:val="2E6E308D"/>
    <w:rsid w:val="309CDAFC"/>
    <w:rsid w:val="31F67C2D"/>
    <w:rsid w:val="32C1237E"/>
    <w:rsid w:val="353A9964"/>
    <w:rsid w:val="36462CF1"/>
    <w:rsid w:val="37FE066D"/>
    <w:rsid w:val="389DECB6"/>
    <w:rsid w:val="38AB7067"/>
    <w:rsid w:val="396987CD"/>
    <w:rsid w:val="3B0194EE"/>
    <w:rsid w:val="3B8EB657"/>
    <w:rsid w:val="3C2ABC69"/>
    <w:rsid w:val="3CBAE691"/>
    <w:rsid w:val="3E030E4C"/>
    <w:rsid w:val="4048FC86"/>
    <w:rsid w:val="42160F67"/>
    <w:rsid w:val="42B9E496"/>
    <w:rsid w:val="47584E0F"/>
    <w:rsid w:val="479496D1"/>
    <w:rsid w:val="4876A69F"/>
    <w:rsid w:val="492FF18A"/>
    <w:rsid w:val="4CC32083"/>
    <w:rsid w:val="4DC87E37"/>
    <w:rsid w:val="4F1A2EBC"/>
    <w:rsid w:val="4F8BE3A5"/>
    <w:rsid w:val="501C23BE"/>
    <w:rsid w:val="51DA7428"/>
    <w:rsid w:val="5468B292"/>
    <w:rsid w:val="55165224"/>
    <w:rsid w:val="5668748D"/>
    <w:rsid w:val="57077526"/>
    <w:rsid w:val="583E58DC"/>
    <w:rsid w:val="586552DA"/>
    <w:rsid w:val="59A0A3BC"/>
    <w:rsid w:val="59D81FD1"/>
    <w:rsid w:val="5B099AD5"/>
    <w:rsid w:val="5B41A310"/>
    <w:rsid w:val="5C1767E1"/>
    <w:rsid w:val="5D4C778B"/>
    <w:rsid w:val="5D60F5A7"/>
    <w:rsid w:val="60B5177D"/>
    <w:rsid w:val="6166182A"/>
    <w:rsid w:val="62052881"/>
    <w:rsid w:val="65F17A0B"/>
    <w:rsid w:val="6715B024"/>
    <w:rsid w:val="674F8636"/>
    <w:rsid w:val="6752CB06"/>
    <w:rsid w:val="67EFE8C3"/>
    <w:rsid w:val="68186054"/>
    <w:rsid w:val="68BCD317"/>
    <w:rsid w:val="69653F52"/>
    <w:rsid w:val="69E43E94"/>
    <w:rsid w:val="6AD0C276"/>
    <w:rsid w:val="6B21CB05"/>
    <w:rsid w:val="6C650E08"/>
    <w:rsid w:val="6F27BE9B"/>
    <w:rsid w:val="702FE290"/>
    <w:rsid w:val="707F4B11"/>
    <w:rsid w:val="709433F3"/>
    <w:rsid w:val="7114668A"/>
    <w:rsid w:val="733B3389"/>
    <w:rsid w:val="736A7E46"/>
    <w:rsid w:val="74907DDD"/>
    <w:rsid w:val="74E050C6"/>
    <w:rsid w:val="74F0DD7E"/>
    <w:rsid w:val="75076CDA"/>
    <w:rsid w:val="76D545AF"/>
    <w:rsid w:val="7769C310"/>
    <w:rsid w:val="77F53FF7"/>
    <w:rsid w:val="7AEE1E1B"/>
    <w:rsid w:val="7CB2B576"/>
    <w:rsid w:val="7D5E34C0"/>
    <w:rsid w:val="7F0F9FAA"/>
    <w:rsid w:val="7FC8E4D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56BB46"/>
  <w15:chartTrackingRefBased/>
  <w15:docId w15:val="{99D8B270-6416-49CA-88E1-76A07DCA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9B1924"/>
    <w:rPr>
      <w:rFonts w:ascii="Arial" w:hAnsi="Arial"/>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sz w:val="24"/>
    </w:rPr>
  </w:style>
  <w:style w:type="paragraph" w:styleId="berschrift3">
    <w:name w:val="heading 3"/>
    <w:basedOn w:val="Standard"/>
    <w:next w:val="Standard"/>
    <w:qFormat/>
    <w:pPr>
      <w:keepNext/>
      <w:spacing w:before="240" w:after="60"/>
      <w:outlineLvl w:val="2"/>
    </w:pPr>
    <w:rPr>
      <w:b/>
    </w:rPr>
  </w:style>
  <w:style w:type="paragraph" w:styleId="berschrift4">
    <w:name w:val="heading 4"/>
    <w:basedOn w:val="Standard"/>
    <w:next w:val="Standard"/>
    <w:qFormat/>
    <w:pPr>
      <w:keepNext/>
      <w:spacing w:before="240" w:after="60"/>
      <w:outlineLvl w:val="3"/>
    </w:pPr>
  </w:style>
  <w:style w:type="paragraph" w:styleId="berschrift5">
    <w:name w:val="heading 5"/>
    <w:basedOn w:val="Standard"/>
    <w:next w:val="Standard"/>
    <w:qFormat/>
    <w:pPr>
      <w:spacing w:before="240" w:after="60"/>
      <w:outlineLvl w:val="4"/>
    </w:pPr>
  </w:style>
  <w:style w:type="paragraph" w:styleId="berschrift6">
    <w:name w:val="heading 6"/>
    <w:basedOn w:val="Standard"/>
    <w:next w:val="Standard"/>
    <w:qFormat/>
    <w:pPr>
      <w:spacing w:before="240" w:after="60"/>
      <w:outlineLvl w:val="5"/>
    </w:pPr>
  </w:style>
  <w:style w:type="paragraph" w:styleId="berschrift7">
    <w:name w:val="heading 7"/>
    <w:basedOn w:val="Standard"/>
    <w:next w:val="Standard"/>
    <w:qFormat/>
    <w:pPr>
      <w:spacing w:before="240" w:after="60"/>
      <w:outlineLvl w:val="6"/>
    </w:pPr>
  </w:style>
  <w:style w:type="paragraph" w:styleId="berschrift8">
    <w:name w:val="heading 8"/>
    <w:basedOn w:val="Standard"/>
    <w:next w:val="Standard"/>
    <w:qFormat/>
    <w:pPr>
      <w:spacing w:before="240" w:after="60"/>
      <w:outlineLvl w:val="7"/>
    </w:pPr>
  </w:style>
  <w:style w:type="paragraph" w:styleId="berschrift9">
    <w:name w:val="heading 9"/>
    <w:basedOn w:val="Standard"/>
    <w:next w:val="Standard"/>
    <w:qFormat/>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EB18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DF5BB8"/>
    <w:pPr>
      <w:tabs>
        <w:tab w:val="center" w:pos="4536"/>
        <w:tab w:val="right" w:pos="9072"/>
      </w:tabs>
    </w:pPr>
  </w:style>
  <w:style w:type="paragraph" w:styleId="Fuzeile">
    <w:name w:val="footer"/>
    <w:basedOn w:val="Standard"/>
    <w:rsid w:val="00DF5BB8"/>
    <w:pPr>
      <w:tabs>
        <w:tab w:val="center" w:pos="4536"/>
        <w:tab w:val="right" w:pos="9072"/>
      </w:tabs>
    </w:pPr>
  </w:style>
  <w:style w:type="character" w:styleId="Seitenzahl">
    <w:name w:val="page number"/>
    <w:basedOn w:val="Absatz-Standardschriftart"/>
    <w:rsid w:val="007A7AE4"/>
  </w:style>
  <w:style w:type="character" w:styleId="Hyperlink">
    <w:name w:val="Hyperlink"/>
    <w:rsid w:val="00D7035C"/>
    <w:rPr>
      <w:color w:val="0000FF"/>
      <w:u w:val="single"/>
    </w:rPr>
  </w:style>
  <w:style w:type="paragraph" w:customStyle="1" w:styleId="Titelcorpo">
    <w:name w:val="Titel corpo"/>
    <w:basedOn w:val="Standard"/>
    <w:rsid w:val="00564BB4"/>
    <w:pPr>
      <w:widowControl w:val="0"/>
      <w:autoSpaceDE w:val="0"/>
      <w:autoSpaceDN w:val="0"/>
      <w:adjustRightInd w:val="0"/>
      <w:spacing w:line="655" w:lineRule="atLeast"/>
      <w:textAlignment w:val="center"/>
    </w:pPr>
    <w:rPr>
      <w:rFonts w:ascii="CorporateS-Bold" w:hAnsi="CorporateS-Bold"/>
      <w:b/>
      <w:color w:val="000000"/>
      <w:sz w:val="56"/>
    </w:rPr>
  </w:style>
  <w:style w:type="paragraph" w:customStyle="1" w:styleId="Artikeleinleitung">
    <w:name w:val="Artikeleinleitung"/>
    <w:basedOn w:val="Standard"/>
    <w:rsid w:val="00564BB4"/>
    <w:pPr>
      <w:widowControl w:val="0"/>
      <w:autoSpaceDE w:val="0"/>
      <w:autoSpaceDN w:val="0"/>
      <w:adjustRightInd w:val="0"/>
      <w:spacing w:line="220" w:lineRule="atLeast"/>
      <w:jc w:val="both"/>
      <w:textAlignment w:val="center"/>
    </w:pPr>
    <w:rPr>
      <w:rFonts w:ascii="CorporateS-Bold" w:hAnsi="CorporateS-Bold"/>
      <w:b/>
      <w:color w:val="000000"/>
      <w:sz w:val="18"/>
    </w:rPr>
  </w:style>
  <w:style w:type="paragraph" w:customStyle="1" w:styleId="Textcorpo">
    <w:name w:val="Text corpo"/>
    <w:basedOn w:val="Standard"/>
    <w:rsid w:val="00564BB4"/>
    <w:pPr>
      <w:widowControl w:val="0"/>
      <w:tabs>
        <w:tab w:val="left" w:pos="170"/>
        <w:tab w:val="left" w:pos="340"/>
      </w:tabs>
      <w:autoSpaceDE w:val="0"/>
      <w:autoSpaceDN w:val="0"/>
      <w:adjustRightInd w:val="0"/>
      <w:spacing w:line="220" w:lineRule="atLeast"/>
      <w:jc w:val="both"/>
      <w:textAlignment w:val="center"/>
    </w:pPr>
    <w:rPr>
      <w:rFonts w:ascii="CorporateA-Regular" w:hAnsi="CorporateA-Regular"/>
      <w:color w:val="000000"/>
      <w:sz w:val="18"/>
    </w:rPr>
  </w:style>
  <w:style w:type="paragraph" w:customStyle="1" w:styleId="Zwischen-Bildtitel">
    <w:name w:val="Zwischen-/Bildtitel"/>
    <w:basedOn w:val="Standard"/>
    <w:rsid w:val="00564BB4"/>
    <w:pPr>
      <w:widowControl w:val="0"/>
      <w:autoSpaceDE w:val="0"/>
      <w:autoSpaceDN w:val="0"/>
      <w:adjustRightInd w:val="0"/>
      <w:spacing w:line="220" w:lineRule="atLeast"/>
      <w:textAlignment w:val="center"/>
    </w:pPr>
    <w:rPr>
      <w:rFonts w:ascii="CorporateS-Bold" w:hAnsi="CorporateS-Bold"/>
      <w:b/>
      <w:color w:val="000000"/>
      <w:sz w:val="18"/>
    </w:rPr>
  </w:style>
  <w:style w:type="paragraph" w:customStyle="1" w:styleId="EinfacherAbsatz">
    <w:name w:val="[Einfacher Absatz]"/>
    <w:basedOn w:val="Standard"/>
    <w:rsid w:val="00564BB4"/>
    <w:pPr>
      <w:widowControl w:val="0"/>
      <w:autoSpaceDE w:val="0"/>
      <w:autoSpaceDN w:val="0"/>
      <w:adjustRightInd w:val="0"/>
      <w:spacing w:line="288" w:lineRule="auto"/>
      <w:textAlignment w:val="center"/>
    </w:pPr>
    <w:rPr>
      <w:rFonts w:ascii="CorporateS-Bold" w:hAnsi="CorporateS-Bold"/>
      <w:color w:val="000000"/>
      <w:sz w:val="24"/>
    </w:rPr>
  </w:style>
  <w:style w:type="character" w:customStyle="1" w:styleId="st1">
    <w:name w:val="st1"/>
    <w:basedOn w:val="Absatz-Standardschriftart"/>
    <w:rsid w:val="00F21CC2"/>
  </w:style>
  <w:style w:type="paragraph" w:customStyle="1" w:styleId="Listenabsatz1">
    <w:name w:val="Listenabsatz1"/>
    <w:basedOn w:val="Standard"/>
    <w:rsid w:val="00A017B6"/>
    <w:pPr>
      <w:spacing w:after="200" w:line="276" w:lineRule="auto"/>
      <w:ind w:left="720"/>
      <w:contextualSpacing/>
    </w:pPr>
    <w:rPr>
      <w:rFonts w:ascii="Calibri" w:hAnsi="Calibri"/>
      <w:sz w:val="22"/>
      <w:szCs w:val="22"/>
      <w:lang w:eastAsia="en-US"/>
    </w:rPr>
  </w:style>
  <w:style w:type="paragraph" w:customStyle="1" w:styleId="Default">
    <w:name w:val="Default"/>
    <w:rsid w:val="00035E1E"/>
    <w:pPr>
      <w:autoSpaceDE w:val="0"/>
      <w:autoSpaceDN w:val="0"/>
      <w:adjustRightInd w:val="0"/>
    </w:pPr>
    <w:rPr>
      <w:rFonts w:ascii="Arial" w:hAnsi="Arial" w:cs="Arial"/>
      <w:color w:val="000000"/>
      <w:sz w:val="24"/>
      <w:szCs w:val="24"/>
      <w:lang w:val="en-GB" w:eastAsia="en-GB"/>
    </w:rPr>
  </w:style>
  <w:style w:type="paragraph" w:styleId="Listenabsatz">
    <w:name w:val="List Paragraph"/>
    <w:basedOn w:val="Standard"/>
    <w:uiPriority w:val="34"/>
    <w:qFormat/>
    <w:rsid w:val="00095EEC"/>
    <w:pPr>
      <w:spacing w:after="160" w:line="278" w:lineRule="auto"/>
      <w:ind w:left="720"/>
      <w:contextualSpacing/>
    </w:pPr>
    <w:rPr>
      <w:rFonts w:ascii="Aptos" w:eastAsia="Aptos" w:hAnsi="Aptos"/>
      <w:kern w:val="2"/>
      <w:sz w:val="24"/>
      <w:szCs w:val="24"/>
      <w:lang w:eastAsia="en-US"/>
    </w:rPr>
  </w:style>
  <w:style w:type="paragraph" w:styleId="berarbeitung">
    <w:name w:val="Revision"/>
    <w:hidden/>
    <w:uiPriority w:val="99"/>
    <w:semiHidden/>
    <w:rsid w:val="003B5596"/>
    <w:rPr>
      <w:rFonts w:ascii="Arial" w:hAnsi="Arial"/>
    </w:rPr>
  </w:style>
  <w:style w:type="character" w:styleId="Kommentarzeichen">
    <w:name w:val="annotation reference"/>
    <w:basedOn w:val="Absatz-Standardschriftart"/>
    <w:rsid w:val="00B124A0"/>
    <w:rPr>
      <w:sz w:val="16"/>
      <w:szCs w:val="16"/>
    </w:rPr>
  </w:style>
  <w:style w:type="paragraph" w:styleId="Kommentartext">
    <w:name w:val="annotation text"/>
    <w:basedOn w:val="Standard"/>
    <w:link w:val="KommentartextZchn"/>
    <w:rsid w:val="00B124A0"/>
  </w:style>
  <w:style w:type="character" w:customStyle="1" w:styleId="KommentartextZchn">
    <w:name w:val="Kommentartext Zchn"/>
    <w:basedOn w:val="Absatz-Standardschriftart"/>
    <w:link w:val="Kommentartext"/>
    <w:rsid w:val="00B124A0"/>
    <w:rPr>
      <w:rFonts w:ascii="Arial" w:hAnsi="Arial"/>
    </w:rPr>
  </w:style>
  <w:style w:type="paragraph" w:styleId="Kommentarthema">
    <w:name w:val="annotation subject"/>
    <w:basedOn w:val="Kommentartext"/>
    <w:next w:val="Kommentartext"/>
    <w:link w:val="KommentarthemaZchn"/>
    <w:rsid w:val="00B124A0"/>
    <w:rPr>
      <w:b/>
      <w:bCs/>
    </w:rPr>
  </w:style>
  <w:style w:type="character" w:customStyle="1" w:styleId="KommentarthemaZchn">
    <w:name w:val="Kommentarthema Zchn"/>
    <w:basedOn w:val="KommentartextZchn"/>
    <w:link w:val="Kommentarthema"/>
    <w:rsid w:val="00B124A0"/>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0888626">
      <w:bodyDiv w:val="1"/>
      <w:marLeft w:val="0"/>
      <w:marRight w:val="0"/>
      <w:marTop w:val="0"/>
      <w:marBottom w:val="0"/>
      <w:divBdr>
        <w:top w:val="none" w:sz="0" w:space="0" w:color="auto"/>
        <w:left w:val="none" w:sz="0" w:space="0" w:color="auto"/>
        <w:bottom w:val="none" w:sz="0" w:space="0" w:color="auto"/>
        <w:right w:val="none" w:sz="0" w:space="0" w:color="auto"/>
      </w:divBdr>
    </w:div>
    <w:div w:id="843057466">
      <w:bodyDiv w:val="1"/>
      <w:marLeft w:val="0"/>
      <w:marRight w:val="0"/>
      <w:marTop w:val="0"/>
      <w:marBottom w:val="0"/>
      <w:divBdr>
        <w:top w:val="none" w:sz="0" w:space="0" w:color="auto"/>
        <w:left w:val="none" w:sz="0" w:space="0" w:color="auto"/>
        <w:bottom w:val="none" w:sz="0" w:space="0" w:color="auto"/>
        <w:right w:val="none" w:sz="0" w:space="0" w:color="auto"/>
      </w:divBdr>
      <w:divsChild>
        <w:div w:id="225536806">
          <w:marLeft w:val="446"/>
          <w:marRight w:val="0"/>
          <w:marTop w:val="77"/>
          <w:marBottom w:val="0"/>
          <w:divBdr>
            <w:top w:val="none" w:sz="0" w:space="0" w:color="auto"/>
            <w:left w:val="none" w:sz="0" w:space="0" w:color="auto"/>
            <w:bottom w:val="none" w:sz="0" w:space="0" w:color="auto"/>
            <w:right w:val="none" w:sz="0" w:space="0" w:color="auto"/>
          </w:divBdr>
        </w:div>
        <w:div w:id="1080449643">
          <w:marLeft w:val="446"/>
          <w:marRight w:val="0"/>
          <w:marTop w:val="77"/>
          <w:marBottom w:val="0"/>
          <w:divBdr>
            <w:top w:val="none" w:sz="0" w:space="0" w:color="auto"/>
            <w:left w:val="none" w:sz="0" w:space="0" w:color="auto"/>
            <w:bottom w:val="none" w:sz="0" w:space="0" w:color="auto"/>
            <w:right w:val="none" w:sz="0" w:space="0" w:color="auto"/>
          </w:divBdr>
        </w:div>
      </w:divsChild>
    </w:div>
    <w:div w:id="912396957">
      <w:bodyDiv w:val="1"/>
      <w:marLeft w:val="0"/>
      <w:marRight w:val="0"/>
      <w:marTop w:val="0"/>
      <w:marBottom w:val="0"/>
      <w:divBdr>
        <w:top w:val="none" w:sz="0" w:space="0" w:color="auto"/>
        <w:left w:val="none" w:sz="0" w:space="0" w:color="auto"/>
        <w:bottom w:val="none" w:sz="0" w:space="0" w:color="auto"/>
        <w:right w:val="none" w:sz="0" w:space="0" w:color="auto"/>
      </w:divBdr>
      <w:divsChild>
        <w:div w:id="1786676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0533607">
              <w:marLeft w:val="0"/>
              <w:marRight w:val="0"/>
              <w:marTop w:val="0"/>
              <w:marBottom w:val="0"/>
              <w:divBdr>
                <w:top w:val="none" w:sz="0" w:space="0" w:color="auto"/>
                <w:left w:val="none" w:sz="0" w:space="0" w:color="auto"/>
                <w:bottom w:val="none" w:sz="0" w:space="0" w:color="auto"/>
                <w:right w:val="none" w:sz="0" w:space="0" w:color="auto"/>
              </w:divBdr>
              <w:divsChild>
                <w:div w:id="1798182667">
                  <w:marLeft w:val="0"/>
                  <w:marRight w:val="0"/>
                  <w:marTop w:val="0"/>
                  <w:marBottom w:val="0"/>
                  <w:divBdr>
                    <w:top w:val="none" w:sz="0" w:space="0" w:color="auto"/>
                    <w:left w:val="none" w:sz="0" w:space="0" w:color="auto"/>
                    <w:bottom w:val="none" w:sz="0" w:space="0" w:color="auto"/>
                    <w:right w:val="none" w:sz="0" w:space="0" w:color="auto"/>
                  </w:divBdr>
                  <w:divsChild>
                    <w:div w:id="405761735">
                      <w:marLeft w:val="0"/>
                      <w:marRight w:val="0"/>
                      <w:marTop w:val="0"/>
                      <w:marBottom w:val="0"/>
                      <w:divBdr>
                        <w:top w:val="none" w:sz="0" w:space="0" w:color="auto"/>
                        <w:left w:val="none" w:sz="0" w:space="0" w:color="auto"/>
                        <w:bottom w:val="none" w:sz="0" w:space="0" w:color="auto"/>
                        <w:right w:val="none" w:sz="0" w:space="0" w:color="auto"/>
                      </w:divBdr>
                      <w:divsChild>
                        <w:div w:id="1124349413">
                          <w:marLeft w:val="0"/>
                          <w:marRight w:val="0"/>
                          <w:marTop w:val="0"/>
                          <w:marBottom w:val="0"/>
                          <w:divBdr>
                            <w:top w:val="none" w:sz="0" w:space="0" w:color="auto"/>
                            <w:left w:val="none" w:sz="0" w:space="0" w:color="auto"/>
                            <w:bottom w:val="none" w:sz="0" w:space="0" w:color="auto"/>
                            <w:right w:val="none" w:sz="0" w:space="0" w:color="auto"/>
                          </w:divBdr>
                          <w:divsChild>
                            <w:div w:id="2135051605">
                              <w:marLeft w:val="0"/>
                              <w:marRight w:val="0"/>
                              <w:marTop w:val="0"/>
                              <w:marBottom w:val="0"/>
                              <w:divBdr>
                                <w:top w:val="none" w:sz="0" w:space="0" w:color="auto"/>
                                <w:left w:val="none" w:sz="0" w:space="0" w:color="auto"/>
                                <w:bottom w:val="none" w:sz="0" w:space="0" w:color="auto"/>
                                <w:right w:val="none" w:sz="0" w:space="0" w:color="auto"/>
                              </w:divBdr>
                              <w:divsChild>
                                <w:div w:id="144511891">
                                  <w:marLeft w:val="0"/>
                                  <w:marRight w:val="0"/>
                                  <w:marTop w:val="0"/>
                                  <w:marBottom w:val="0"/>
                                  <w:divBdr>
                                    <w:top w:val="none" w:sz="0" w:space="0" w:color="auto"/>
                                    <w:left w:val="none" w:sz="0" w:space="0" w:color="auto"/>
                                    <w:bottom w:val="none" w:sz="0" w:space="0" w:color="auto"/>
                                    <w:right w:val="none" w:sz="0" w:space="0" w:color="auto"/>
                                  </w:divBdr>
                                  <w:divsChild>
                                    <w:div w:id="602226326">
                                      <w:marLeft w:val="0"/>
                                      <w:marRight w:val="0"/>
                                      <w:marTop w:val="0"/>
                                      <w:marBottom w:val="0"/>
                                      <w:divBdr>
                                        <w:top w:val="none" w:sz="0" w:space="0" w:color="auto"/>
                                        <w:left w:val="none" w:sz="0" w:space="0" w:color="auto"/>
                                        <w:bottom w:val="none" w:sz="0" w:space="0" w:color="auto"/>
                                        <w:right w:val="none" w:sz="0" w:space="0" w:color="auto"/>
                                      </w:divBdr>
                                      <w:divsChild>
                                        <w:div w:id="1071268012">
                                          <w:marLeft w:val="0"/>
                                          <w:marRight w:val="0"/>
                                          <w:marTop w:val="0"/>
                                          <w:marBottom w:val="0"/>
                                          <w:divBdr>
                                            <w:top w:val="none" w:sz="0" w:space="0" w:color="auto"/>
                                            <w:left w:val="none" w:sz="0" w:space="0" w:color="auto"/>
                                            <w:bottom w:val="none" w:sz="0" w:space="0" w:color="auto"/>
                                            <w:right w:val="none" w:sz="0" w:space="0" w:color="auto"/>
                                          </w:divBdr>
                                          <w:divsChild>
                                            <w:div w:id="8696110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59986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9911012">
      <w:bodyDiv w:val="1"/>
      <w:marLeft w:val="0"/>
      <w:marRight w:val="0"/>
      <w:marTop w:val="0"/>
      <w:marBottom w:val="0"/>
      <w:divBdr>
        <w:top w:val="none" w:sz="0" w:space="0" w:color="auto"/>
        <w:left w:val="none" w:sz="0" w:space="0" w:color="auto"/>
        <w:bottom w:val="none" w:sz="0" w:space="0" w:color="auto"/>
        <w:right w:val="none" w:sz="0" w:space="0" w:color="auto"/>
      </w:divBdr>
    </w:div>
    <w:div w:id="1031489091">
      <w:bodyDiv w:val="1"/>
      <w:marLeft w:val="0"/>
      <w:marRight w:val="0"/>
      <w:marTop w:val="0"/>
      <w:marBottom w:val="0"/>
      <w:divBdr>
        <w:top w:val="none" w:sz="0" w:space="0" w:color="auto"/>
        <w:left w:val="none" w:sz="0" w:space="0" w:color="auto"/>
        <w:bottom w:val="none" w:sz="0" w:space="0" w:color="auto"/>
        <w:right w:val="none" w:sz="0" w:space="0" w:color="auto"/>
      </w:divBdr>
    </w:div>
    <w:div w:id="1040082664">
      <w:bodyDiv w:val="1"/>
      <w:marLeft w:val="0"/>
      <w:marRight w:val="0"/>
      <w:marTop w:val="0"/>
      <w:marBottom w:val="0"/>
      <w:divBdr>
        <w:top w:val="none" w:sz="0" w:space="0" w:color="auto"/>
        <w:left w:val="none" w:sz="0" w:space="0" w:color="auto"/>
        <w:bottom w:val="none" w:sz="0" w:space="0" w:color="auto"/>
        <w:right w:val="none" w:sz="0" w:space="0" w:color="auto"/>
      </w:divBdr>
      <w:divsChild>
        <w:div w:id="2546324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80974030">
              <w:marLeft w:val="0"/>
              <w:marRight w:val="0"/>
              <w:marTop w:val="0"/>
              <w:marBottom w:val="0"/>
              <w:divBdr>
                <w:top w:val="none" w:sz="0" w:space="0" w:color="auto"/>
                <w:left w:val="none" w:sz="0" w:space="0" w:color="auto"/>
                <w:bottom w:val="none" w:sz="0" w:space="0" w:color="auto"/>
                <w:right w:val="none" w:sz="0" w:space="0" w:color="auto"/>
              </w:divBdr>
              <w:divsChild>
                <w:div w:id="1488083614">
                  <w:marLeft w:val="0"/>
                  <w:marRight w:val="0"/>
                  <w:marTop w:val="0"/>
                  <w:marBottom w:val="0"/>
                  <w:divBdr>
                    <w:top w:val="none" w:sz="0" w:space="0" w:color="auto"/>
                    <w:left w:val="none" w:sz="0" w:space="0" w:color="auto"/>
                    <w:bottom w:val="none" w:sz="0" w:space="0" w:color="auto"/>
                    <w:right w:val="none" w:sz="0" w:space="0" w:color="auto"/>
                  </w:divBdr>
                  <w:divsChild>
                    <w:div w:id="2047635036">
                      <w:marLeft w:val="0"/>
                      <w:marRight w:val="0"/>
                      <w:marTop w:val="0"/>
                      <w:marBottom w:val="0"/>
                      <w:divBdr>
                        <w:top w:val="none" w:sz="0" w:space="0" w:color="auto"/>
                        <w:left w:val="none" w:sz="0" w:space="0" w:color="auto"/>
                        <w:bottom w:val="none" w:sz="0" w:space="0" w:color="auto"/>
                        <w:right w:val="none" w:sz="0" w:space="0" w:color="auto"/>
                      </w:divBdr>
                      <w:divsChild>
                        <w:div w:id="239289092">
                          <w:marLeft w:val="0"/>
                          <w:marRight w:val="0"/>
                          <w:marTop w:val="0"/>
                          <w:marBottom w:val="0"/>
                          <w:divBdr>
                            <w:top w:val="none" w:sz="0" w:space="0" w:color="auto"/>
                            <w:left w:val="none" w:sz="0" w:space="0" w:color="auto"/>
                            <w:bottom w:val="none" w:sz="0" w:space="0" w:color="auto"/>
                            <w:right w:val="none" w:sz="0" w:space="0" w:color="auto"/>
                          </w:divBdr>
                          <w:divsChild>
                            <w:div w:id="57678466">
                              <w:marLeft w:val="0"/>
                              <w:marRight w:val="0"/>
                              <w:marTop w:val="0"/>
                              <w:marBottom w:val="0"/>
                              <w:divBdr>
                                <w:top w:val="none" w:sz="0" w:space="0" w:color="auto"/>
                                <w:left w:val="none" w:sz="0" w:space="0" w:color="auto"/>
                                <w:bottom w:val="none" w:sz="0" w:space="0" w:color="auto"/>
                                <w:right w:val="none" w:sz="0" w:space="0" w:color="auto"/>
                              </w:divBdr>
                              <w:divsChild>
                                <w:div w:id="915288464">
                                  <w:marLeft w:val="0"/>
                                  <w:marRight w:val="0"/>
                                  <w:marTop w:val="0"/>
                                  <w:marBottom w:val="0"/>
                                  <w:divBdr>
                                    <w:top w:val="none" w:sz="0" w:space="0" w:color="auto"/>
                                    <w:left w:val="none" w:sz="0" w:space="0" w:color="auto"/>
                                    <w:bottom w:val="none" w:sz="0" w:space="0" w:color="auto"/>
                                    <w:right w:val="none" w:sz="0" w:space="0" w:color="auto"/>
                                  </w:divBdr>
                                  <w:divsChild>
                                    <w:div w:id="1893422474">
                                      <w:marLeft w:val="0"/>
                                      <w:marRight w:val="0"/>
                                      <w:marTop w:val="0"/>
                                      <w:marBottom w:val="0"/>
                                      <w:divBdr>
                                        <w:top w:val="none" w:sz="0" w:space="0" w:color="auto"/>
                                        <w:left w:val="none" w:sz="0" w:space="0" w:color="auto"/>
                                        <w:bottom w:val="none" w:sz="0" w:space="0" w:color="auto"/>
                                        <w:right w:val="none" w:sz="0" w:space="0" w:color="auto"/>
                                      </w:divBdr>
                                      <w:divsChild>
                                        <w:div w:id="1318343265">
                                          <w:marLeft w:val="0"/>
                                          <w:marRight w:val="0"/>
                                          <w:marTop w:val="0"/>
                                          <w:marBottom w:val="0"/>
                                          <w:divBdr>
                                            <w:top w:val="none" w:sz="0" w:space="0" w:color="auto"/>
                                            <w:left w:val="none" w:sz="0" w:space="0" w:color="auto"/>
                                            <w:bottom w:val="none" w:sz="0" w:space="0" w:color="auto"/>
                                            <w:right w:val="none" w:sz="0" w:space="0" w:color="auto"/>
                                          </w:divBdr>
                                          <w:divsChild>
                                            <w:div w:id="37744106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899368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56928763">
      <w:bodyDiv w:val="1"/>
      <w:marLeft w:val="0"/>
      <w:marRight w:val="0"/>
      <w:marTop w:val="0"/>
      <w:marBottom w:val="0"/>
      <w:divBdr>
        <w:top w:val="none" w:sz="0" w:space="0" w:color="auto"/>
        <w:left w:val="none" w:sz="0" w:space="0" w:color="auto"/>
        <w:bottom w:val="none" w:sz="0" w:space="0" w:color="auto"/>
        <w:right w:val="none" w:sz="0" w:space="0" w:color="auto"/>
      </w:divBdr>
      <w:divsChild>
        <w:div w:id="13787015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58619929">
              <w:marLeft w:val="0"/>
              <w:marRight w:val="0"/>
              <w:marTop w:val="0"/>
              <w:marBottom w:val="0"/>
              <w:divBdr>
                <w:top w:val="none" w:sz="0" w:space="0" w:color="auto"/>
                <w:left w:val="none" w:sz="0" w:space="0" w:color="auto"/>
                <w:bottom w:val="none" w:sz="0" w:space="0" w:color="auto"/>
                <w:right w:val="none" w:sz="0" w:space="0" w:color="auto"/>
              </w:divBdr>
              <w:divsChild>
                <w:div w:id="38096007">
                  <w:marLeft w:val="0"/>
                  <w:marRight w:val="0"/>
                  <w:marTop w:val="0"/>
                  <w:marBottom w:val="0"/>
                  <w:divBdr>
                    <w:top w:val="none" w:sz="0" w:space="0" w:color="auto"/>
                    <w:left w:val="none" w:sz="0" w:space="0" w:color="auto"/>
                    <w:bottom w:val="none" w:sz="0" w:space="0" w:color="auto"/>
                    <w:right w:val="none" w:sz="0" w:space="0" w:color="auto"/>
                  </w:divBdr>
                  <w:divsChild>
                    <w:div w:id="337737967">
                      <w:marLeft w:val="0"/>
                      <w:marRight w:val="0"/>
                      <w:marTop w:val="0"/>
                      <w:marBottom w:val="0"/>
                      <w:divBdr>
                        <w:top w:val="none" w:sz="0" w:space="0" w:color="auto"/>
                        <w:left w:val="none" w:sz="0" w:space="0" w:color="auto"/>
                        <w:bottom w:val="none" w:sz="0" w:space="0" w:color="auto"/>
                        <w:right w:val="none" w:sz="0" w:space="0" w:color="auto"/>
                      </w:divBdr>
                      <w:divsChild>
                        <w:div w:id="655186267">
                          <w:marLeft w:val="0"/>
                          <w:marRight w:val="0"/>
                          <w:marTop w:val="0"/>
                          <w:marBottom w:val="0"/>
                          <w:divBdr>
                            <w:top w:val="none" w:sz="0" w:space="0" w:color="auto"/>
                            <w:left w:val="none" w:sz="0" w:space="0" w:color="auto"/>
                            <w:bottom w:val="none" w:sz="0" w:space="0" w:color="auto"/>
                            <w:right w:val="none" w:sz="0" w:space="0" w:color="auto"/>
                          </w:divBdr>
                          <w:divsChild>
                            <w:div w:id="1756396680">
                              <w:marLeft w:val="0"/>
                              <w:marRight w:val="0"/>
                              <w:marTop w:val="0"/>
                              <w:marBottom w:val="0"/>
                              <w:divBdr>
                                <w:top w:val="none" w:sz="0" w:space="0" w:color="auto"/>
                                <w:left w:val="none" w:sz="0" w:space="0" w:color="auto"/>
                                <w:bottom w:val="none" w:sz="0" w:space="0" w:color="auto"/>
                                <w:right w:val="none" w:sz="0" w:space="0" w:color="auto"/>
                              </w:divBdr>
                              <w:divsChild>
                                <w:div w:id="641227755">
                                  <w:marLeft w:val="0"/>
                                  <w:marRight w:val="0"/>
                                  <w:marTop w:val="0"/>
                                  <w:marBottom w:val="0"/>
                                  <w:divBdr>
                                    <w:top w:val="none" w:sz="0" w:space="0" w:color="auto"/>
                                    <w:left w:val="none" w:sz="0" w:space="0" w:color="auto"/>
                                    <w:bottom w:val="none" w:sz="0" w:space="0" w:color="auto"/>
                                    <w:right w:val="none" w:sz="0" w:space="0" w:color="auto"/>
                                  </w:divBdr>
                                  <w:divsChild>
                                    <w:div w:id="1638335269">
                                      <w:marLeft w:val="0"/>
                                      <w:marRight w:val="0"/>
                                      <w:marTop w:val="0"/>
                                      <w:marBottom w:val="0"/>
                                      <w:divBdr>
                                        <w:top w:val="none" w:sz="0" w:space="0" w:color="auto"/>
                                        <w:left w:val="none" w:sz="0" w:space="0" w:color="auto"/>
                                        <w:bottom w:val="none" w:sz="0" w:space="0" w:color="auto"/>
                                        <w:right w:val="none" w:sz="0" w:space="0" w:color="auto"/>
                                      </w:divBdr>
                                      <w:divsChild>
                                        <w:div w:id="2143771890">
                                          <w:marLeft w:val="0"/>
                                          <w:marRight w:val="0"/>
                                          <w:marTop w:val="0"/>
                                          <w:marBottom w:val="0"/>
                                          <w:divBdr>
                                            <w:top w:val="none" w:sz="0" w:space="0" w:color="auto"/>
                                            <w:left w:val="none" w:sz="0" w:space="0" w:color="auto"/>
                                            <w:bottom w:val="none" w:sz="0" w:space="0" w:color="auto"/>
                                            <w:right w:val="none" w:sz="0" w:space="0" w:color="auto"/>
                                          </w:divBdr>
                                          <w:divsChild>
                                            <w:div w:id="80046244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41176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69318284">
      <w:bodyDiv w:val="1"/>
      <w:marLeft w:val="0"/>
      <w:marRight w:val="0"/>
      <w:marTop w:val="0"/>
      <w:marBottom w:val="0"/>
      <w:divBdr>
        <w:top w:val="none" w:sz="0" w:space="0" w:color="auto"/>
        <w:left w:val="none" w:sz="0" w:space="0" w:color="auto"/>
        <w:bottom w:val="none" w:sz="0" w:space="0" w:color="auto"/>
        <w:right w:val="none" w:sz="0" w:space="0" w:color="auto"/>
      </w:divBdr>
      <w:divsChild>
        <w:div w:id="15557787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47203414">
              <w:marLeft w:val="0"/>
              <w:marRight w:val="0"/>
              <w:marTop w:val="0"/>
              <w:marBottom w:val="0"/>
              <w:divBdr>
                <w:top w:val="none" w:sz="0" w:space="0" w:color="auto"/>
                <w:left w:val="none" w:sz="0" w:space="0" w:color="auto"/>
                <w:bottom w:val="none" w:sz="0" w:space="0" w:color="auto"/>
                <w:right w:val="none" w:sz="0" w:space="0" w:color="auto"/>
              </w:divBdr>
              <w:divsChild>
                <w:div w:id="2065056294">
                  <w:marLeft w:val="0"/>
                  <w:marRight w:val="0"/>
                  <w:marTop w:val="0"/>
                  <w:marBottom w:val="0"/>
                  <w:divBdr>
                    <w:top w:val="none" w:sz="0" w:space="0" w:color="auto"/>
                    <w:left w:val="none" w:sz="0" w:space="0" w:color="auto"/>
                    <w:bottom w:val="none" w:sz="0" w:space="0" w:color="auto"/>
                    <w:right w:val="none" w:sz="0" w:space="0" w:color="auto"/>
                  </w:divBdr>
                  <w:divsChild>
                    <w:div w:id="568928068">
                      <w:marLeft w:val="0"/>
                      <w:marRight w:val="0"/>
                      <w:marTop w:val="0"/>
                      <w:marBottom w:val="0"/>
                      <w:divBdr>
                        <w:top w:val="none" w:sz="0" w:space="0" w:color="auto"/>
                        <w:left w:val="none" w:sz="0" w:space="0" w:color="auto"/>
                        <w:bottom w:val="none" w:sz="0" w:space="0" w:color="auto"/>
                        <w:right w:val="none" w:sz="0" w:space="0" w:color="auto"/>
                      </w:divBdr>
                      <w:divsChild>
                        <w:div w:id="420948662">
                          <w:marLeft w:val="0"/>
                          <w:marRight w:val="0"/>
                          <w:marTop w:val="0"/>
                          <w:marBottom w:val="0"/>
                          <w:divBdr>
                            <w:top w:val="none" w:sz="0" w:space="0" w:color="auto"/>
                            <w:left w:val="none" w:sz="0" w:space="0" w:color="auto"/>
                            <w:bottom w:val="none" w:sz="0" w:space="0" w:color="auto"/>
                            <w:right w:val="none" w:sz="0" w:space="0" w:color="auto"/>
                          </w:divBdr>
                          <w:divsChild>
                            <w:div w:id="1504398675">
                              <w:marLeft w:val="0"/>
                              <w:marRight w:val="0"/>
                              <w:marTop w:val="0"/>
                              <w:marBottom w:val="0"/>
                              <w:divBdr>
                                <w:top w:val="none" w:sz="0" w:space="0" w:color="auto"/>
                                <w:left w:val="none" w:sz="0" w:space="0" w:color="auto"/>
                                <w:bottom w:val="none" w:sz="0" w:space="0" w:color="auto"/>
                                <w:right w:val="none" w:sz="0" w:space="0" w:color="auto"/>
                              </w:divBdr>
                              <w:divsChild>
                                <w:div w:id="1235580148">
                                  <w:marLeft w:val="0"/>
                                  <w:marRight w:val="0"/>
                                  <w:marTop w:val="0"/>
                                  <w:marBottom w:val="0"/>
                                  <w:divBdr>
                                    <w:top w:val="none" w:sz="0" w:space="0" w:color="auto"/>
                                    <w:left w:val="none" w:sz="0" w:space="0" w:color="auto"/>
                                    <w:bottom w:val="none" w:sz="0" w:space="0" w:color="auto"/>
                                    <w:right w:val="none" w:sz="0" w:space="0" w:color="auto"/>
                                  </w:divBdr>
                                  <w:divsChild>
                                    <w:div w:id="49692778">
                                      <w:marLeft w:val="0"/>
                                      <w:marRight w:val="0"/>
                                      <w:marTop w:val="0"/>
                                      <w:marBottom w:val="0"/>
                                      <w:divBdr>
                                        <w:top w:val="none" w:sz="0" w:space="0" w:color="auto"/>
                                        <w:left w:val="none" w:sz="0" w:space="0" w:color="auto"/>
                                        <w:bottom w:val="none" w:sz="0" w:space="0" w:color="auto"/>
                                        <w:right w:val="none" w:sz="0" w:space="0" w:color="auto"/>
                                      </w:divBdr>
                                      <w:divsChild>
                                        <w:div w:id="1076051699">
                                          <w:marLeft w:val="0"/>
                                          <w:marRight w:val="0"/>
                                          <w:marTop w:val="0"/>
                                          <w:marBottom w:val="0"/>
                                          <w:divBdr>
                                            <w:top w:val="none" w:sz="0" w:space="0" w:color="auto"/>
                                            <w:left w:val="none" w:sz="0" w:space="0" w:color="auto"/>
                                            <w:bottom w:val="none" w:sz="0" w:space="0" w:color="auto"/>
                                            <w:right w:val="none" w:sz="0" w:space="0" w:color="auto"/>
                                          </w:divBdr>
                                          <w:divsChild>
                                            <w:div w:id="212719071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60961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92214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header" Target="head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7950D80000DC0468F254BE3E23EB31C" ma:contentTypeVersion="16" ma:contentTypeDescription="Ein neues Dokument erstellen." ma:contentTypeScope="" ma:versionID="82a89da4035e5bd522e093a5c7cf85d9">
  <xsd:schema xmlns:xsd="http://www.w3.org/2001/XMLSchema" xmlns:xs="http://www.w3.org/2001/XMLSchema" xmlns:p="http://schemas.microsoft.com/office/2006/metadata/properties" xmlns:ns2="61e08b90-acf1-4669-9818-6087b5c76f1e" xmlns:ns3="8ef3d8bd-fb21-416a-b4bd-0f13f1d48744" xmlns:ns4="6f7922bf-5033-4c70-b123-ac15641292d6" targetNamespace="http://schemas.microsoft.com/office/2006/metadata/properties" ma:root="true" ma:fieldsID="95ed9fecbb6aa4401ca11a173fb78b61" ns2:_="" ns3:_="" ns4:_="">
    <xsd:import namespace="61e08b90-acf1-4669-9818-6087b5c76f1e"/>
    <xsd:import namespace="8ef3d8bd-fb21-416a-b4bd-0f13f1d48744"/>
    <xsd:import namespace="6f7922bf-5033-4c70-b123-ac15641292d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lcf76f155ced4ddcb4097134ff3c332f" minOccurs="0"/>
                <xsd:element ref="ns4: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e08b90-acf1-4669-9818-6087b5c76f1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ef3d8bd-fb21-416a-b4bd-0f13f1d48744"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2a7bab23-a2d4-4181-bd58-797dd3f0da5f"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7922bf-5033-4c70-b123-ac15641292d6"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20e42e8-107c-4ecf-aacc-44a992af3aa2}" ma:internalName="TaxCatchAll" ma:showField="CatchAllData" ma:web="6f7922bf-5033-4c70-b123-ac15641292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f7922bf-5033-4c70-b123-ac15641292d6" xsi:nil="true"/>
    <lcf76f155ced4ddcb4097134ff3c332f xmlns="8ef3d8bd-fb21-416a-b4bd-0f13f1d4874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16B3934-E059-4B52-B6C0-FBB11173D4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e08b90-acf1-4669-9818-6087b5c76f1e"/>
    <ds:schemaRef ds:uri="8ef3d8bd-fb21-416a-b4bd-0f13f1d48744"/>
    <ds:schemaRef ds:uri="6f7922bf-5033-4c70-b123-ac15641292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EBB4F3-8FB2-462B-A89E-1E51DE7FE62C}">
  <ds:schemaRefs>
    <ds:schemaRef ds:uri="http://schemas.microsoft.com/sharepoint/v3/contenttype/forms"/>
  </ds:schemaRefs>
</ds:datastoreItem>
</file>

<file path=customXml/itemProps3.xml><?xml version="1.0" encoding="utf-8"?>
<ds:datastoreItem xmlns:ds="http://schemas.openxmlformats.org/officeDocument/2006/customXml" ds:itemID="{FC24696C-BA05-46D4-803C-1B5C2C672D1F}">
  <ds:schemaRefs>
    <ds:schemaRef ds:uri="http://schemas.microsoft.com/office/2006/metadata/properties"/>
    <ds:schemaRef ds:uri="http://schemas.microsoft.com/office/infopath/2007/PartnerControls"/>
    <ds:schemaRef ds:uri="6f7922bf-5033-4c70-b123-ac15641292d6"/>
    <ds:schemaRef ds:uri="8ef3d8bd-fb21-416a-b4bd-0f13f1d4874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1074</Words>
  <Characters>7612</Characters>
  <Application>Microsoft Office Word</Application>
  <DocSecurity>0</DocSecurity>
  <Lines>63</Lines>
  <Paragraphs>17</Paragraphs>
  <ScaleCrop>false</ScaleCrop>
  <HeadingPairs>
    <vt:vector size="2" baseType="variant">
      <vt:variant>
        <vt:lpstr>Titel</vt:lpstr>
      </vt:variant>
      <vt:variant>
        <vt:i4>1</vt:i4>
      </vt:variant>
    </vt:vector>
  </HeadingPairs>
  <TitlesOfParts>
    <vt:vector size="1" baseType="lpstr">
      <vt:lpstr>Putzmeister Presse-Information Nr:</vt:lpstr>
    </vt:vector>
  </TitlesOfParts>
  <Company>Putzmeister AG</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Putzmeister Presse-Information Nr:</dc:title>
  <dc:subject/>
  <dc:creator>Anja Kittelmann</dc:creator>
  <cp:keywords/>
  <cp:lastModifiedBy>Märkert, Bernd</cp:lastModifiedBy>
  <cp:revision>8</cp:revision>
  <cp:lastPrinted>2010-03-30T23:11:00Z</cp:lastPrinted>
  <dcterms:created xsi:type="dcterms:W3CDTF">2025-03-10T14:08:00Z</dcterms:created>
  <dcterms:modified xsi:type="dcterms:W3CDTF">2025-03-17T12:22:00Z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0x010100B7950D80000DC0468F254BE3E23EB31C</vt:lpwstr>
  </property>
  <property fmtid="{D5CDD505-2E9C-101B-9397-08002B2CF9AE}" pid="3" name="MediaServiceImageTags">
    <vt:lpwstr/>
  </property>
</Properties>
</file>